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CF0" w:rsidRPr="0003070E" w:rsidRDefault="0003070E">
      <w:pPr>
        <w:rPr>
          <w:b/>
        </w:rPr>
      </w:pPr>
      <w:r w:rsidRPr="0003070E">
        <w:rPr>
          <w:b/>
        </w:rPr>
        <w:t>I. Overview of Project</w:t>
      </w:r>
    </w:p>
    <w:p w:rsidR="0003070E" w:rsidRPr="008B3018" w:rsidRDefault="0003070E">
      <w:pPr>
        <w:rPr>
          <w:sz w:val="8"/>
          <w:szCs w:val="8"/>
        </w:rPr>
      </w:pPr>
    </w:p>
    <w:p w:rsidR="0003070E" w:rsidRPr="0003070E" w:rsidRDefault="0003070E">
      <w:pPr>
        <w:rPr>
          <w:b/>
        </w:rPr>
      </w:pPr>
      <w:r w:rsidRPr="0003070E">
        <w:rPr>
          <w:b/>
        </w:rPr>
        <w:t xml:space="preserve">A. Description of proposed project </w:t>
      </w:r>
    </w:p>
    <w:p w:rsidR="0003070E" w:rsidRDefault="0003070E" w:rsidP="00AF18F3">
      <w:pPr>
        <w:ind w:firstLine="288"/>
      </w:pPr>
      <w:r>
        <w:t xml:space="preserve">The TRC project is designed to assist a motivated and committed administration and instructional staff </w:t>
      </w:r>
      <w:r w:rsidR="00294F32">
        <w:t>at Franklin Elementary School develop the necessary skills to make</w:t>
      </w:r>
      <w:r>
        <w:t xml:space="preserve"> the shift from traditional teaching to facilitating student learning </w:t>
      </w:r>
      <w:r w:rsidR="00294F32">
        <w:t>in a 21</w:t>
      </w:r>
      <w:r w:rsidR="00294F32" w:rsidRPr="00294F32">
        <w:rPr>
          <w:vertAlign w:val="superscript"/>
        </w:rPr>
        <w:t>st</w:t>
      </w:r>
      <w:r w:rsidR="00294F32">
        <w:t xml:space="preserve"> century learning environment that utilizes technology and</w:t>
      </w:r>
      <w:r>
        <w:t xml:space="preserve"> constructivist pedagogy</w:t>
      </w:r>
      <w:r w:rsidR="00294F32">
        <w:t xml:space="preserve"> including project based learning (PBL)</w:t>
      </w:r>
      <w:r>
        <w:t xml:space="preserve">. All staff at Franklin (especially administration and the participating teachers) is keenly aware of the necessity to integrate technology into classroom instruction in meaningful ways and to </w:t>
      </w:r>
      <w:r w:rsidR="008D28E4">
        <w:t>implement engaging, challenging, and instructive lessons in a true 21</w:t>
      </w:r>
      <w:r w:rsidR="008D28E4" w:rsidRPr="008D28E4">
        <w:rPr>
          <w:vertAlign w:val="superscript"/>
        </w:rPr>
        <w:t>st</w:t>
      </w:r>
      <w:r w:rsidR="008D28E4">
        <w:t xml:space="preserve"> Century Learning Environment</w:t>
      </w:r>
      <w:r w:rsidR="00294F32">
        <w:t xml:space="preserve"> in order to engage students and increase their learning</w:t>
      </w:r>
      <w:r w:rsidR="008D28E4">
        <w:t xml:space="preserve">. While this awareness is developing, teachers are struggling to </w:t>
      </w:r>
      <w:r w:rsidR="006A5DB7">
        <w:t xml:space="preserve">develop a full understanding and </w:t>
      </w:r>
      <w:r w:rsidR="006A5DB7" w:rsidRPr="00513D7D">
        <w:rPr>
          <w:color w:val="auto"/>
        </w:rPr>
        <w:t xml:space="preserve">to </w:t>
      </w:r>
      <w:r w:rsidR="00826204" w:rsidRPr="00513D7D">
        <w:rPr>
          <w:color w:val="auto"/>
        </w:rPr>
        <w:t>apply</w:t>
      </w:r>
      <w:r w:rsidR="0033314A" w:rsidRPr="00513D7D">
        <w:rPr>
          <w:color w:val="auto"/>
        </w:rPr>
        <w:t xml:space="preserve"> and integrate</w:t>
      </w:r>
      <w:r w:rsidR="008D28E4">
        <w:t xml:space="preserve"> </w:t>
      </w:r>
      <w:r w:rsidR="006A5DB7">
        <w:t>new tools and methodologies in their practices. Consequently, they</w:t>
      </w:r>
      <w:r w:rsidR="008D28E4">
        <w:t xml:space="preserve"> are requesting concentrated assistance in </w:t>
      </w:r>
      <w:r w:rsidR="006A5DB7">
        <w:t>learning</w:t>
      </w:r>
      <w:r w:rsidR="008D28E4">
        <w:t xml:space="preserve"> and mastering technology and investigati</w:t>
      </w:r>
      <w:r w:rsidR="006A5DB7">
        <w:t>ve learning to enhance their</w:t>
      </w:r>
      <w:r w:rsidR="00713076">
        <w:t xml:space="preserve"> teaching </w:t>
      </w:r>
      <w:r w:rsidR="006A5DB7">
        <w:t>skills and effectiveness</w:t>
      </w:r>
      <w:r w:rsidR="00713076">
        <w:t xml:space="preserve"> in instructing students</w:t>
      </w:r>
      <w:r w:rsidR="008D28E4">
        <w:t>. This project will pr</w:t>
      </w:r>
      <w:r w:rsidR="00713076">
        <w:t xml:space="preserve">ovide the needed assistance </w:t>
      </w:r>
      <w:r w:rsidR="008D28E4">
        <w:t xml:space="preserve">to implement TRC in four classrooms </w:t>
      </w:r>
      <w:r w:rsidR="00713076">
        <w:t>(one 3</w:t>
      </w:r>
      <w:r w:rsidR="00713076" w:rsidRPr="00826204">
        <w:rPr>
          <w:vertAlign w:val="superscript"/>
        </w:rPr>
        <w:t>rd</w:t>
      </w:r>
      <w:r w:rsidR="00713076">
        <w:t>, one 4</w:t>
      </w:r>
      <w:r w:rsidR="00713076" w:rsidRPr="00826204">
        <w:rPr>
          <w:vertAlign w:val="superscript"/>
        </w:rPr>
        <w:t>th</w:t>
      </w:r>
      <w:r w:rsidR="00713076">
        <w:t>, and two 5</w:t>
      </w:r>
      <w:r w:rsidR="00713076" w:rsidRPr="00826204">
        <w:rPr>
          <w:vertAlign w:val="superscript"/>
        </w:rPr>
        <w:t>th</w:t>
      </w:r>
      <w:r w:rsidR="00713076">
        <w:t xml:space="preserve"> grade classes) </w:t>
      </w:r>
      <w:r w:rsidR="008D28E4">
        <w:t xml:space="preserve">and will provide the experience and in-house resources to expand and </w:t>
      </w:r>
      <w:proofErr w:type="gramStart"/>
      <w:r w:rsidR="008D28E4">
        <w:t>proliferate</w:t>
      </w:r>
      <w:proofErr w:type="gramEnd"/>
      <w:r w:rsidR="008D28E4">
        <w:t xml:space="preserve"> TRC throughout the school and to establish Franklin as a resource for expansion to other schools</w:t>
      </w:r>
      <w:r w:rsidR="00713076">
        <w:t xml:space="preserve"> in the district</w:t>
      </w:r>
      <w:r w:rsidR="008D28E4">
        <w:t>.</w:t>
      </w:r>
      <w:r w:rsidR="00826204">
        <w:t xml:space="preserve"> The proposed project will </w:t>
      </w:r>
      <w:r w:rsidR="00713076">
        <w:t xml:space="preserve">focus </w:t>
      </w:r>
      <w:r w:rsidR="00826204">
        <w:t>on read</w:t>
      </w:r>
      <w:r w:rsidR="00713076">
        <w:t>ing as the area of primary need and will increase t</w:t>
      </w:r>
      <w:r w:rsidR="00826204">
        <w:t xml:space="preserve">he presence of technology </w:t>
      </w:r>
      <w:r w:rsidR="00713076">
        <w:t>in an</w:t>
      </w:r>
      <w:r w:rsidR="00513D7D">
        <w:t xml:space="preserve"> existing high access environment</w:t>
      </w:r>
      <w:r w:rsidR="00826204">
        <w:rPr>
          <w:i/>
        </w:rPr>
        <w:t>.</w:t>
      </w:r>
    </w:p>
    <w:p w:rsidR="0003070E" w:rsidRPr="008B3018" w:rsidRDefault="0003070E" w:rsidP="00AF18F3">
      <w:pPr>
        <w:ind w:firstLine="288"/>
        <w:rPr>
          <w:sz w:val="8"/>
          <w:szCs w:val="8"/>
        </w:rPr>
      </w:pPr>
    </w:p>
    <w:p w:rsidR="000047E8" w:rsidRDefault="000047E8">
      <w:r>
        <w:rPr>
          <w:b/>
        </w:rPr>
        <w:t xml:space="preserve">B. Description of project/districts commitment </w:t>
      </w:r>
    </w:p>
    <w:p w:rsidR="000047E8" w:rsidRDefault="0055159B">
      <w:r w:rsidRPr="000047E8">
        <w:rPr>
          <w:u w:val="single"/>
        </w:rPr>
        <w:t>Wichita Public Schools (WPS)</w:t>
      </w:r>
      <w:r>
        <w:t xml:space="preserve"> – is totally committed to implementing </w:t>
      </w:r>
      <w:r w:rsidR="0092471E">
        <w:t>the TRC</w:t>
      </w:r>
      <w:r w:rsidR="00826204">
        <w:t xml:space="preserve">. Central office administrators and building staff </w:t>
      </w:r>
      <w:r w:rsidR="002314C3">
        <w:t>are all fully supportive of all aspects of the</w:t>
      </w:r>
      <w:r w:rsidR="0092471E">
        <w:t xml:space="preserve"> project</w:t>
      </w:r>
      <w:r w:rsidR="002314C3">
        <w:t>.</w:t>
      </w:r>
      <w:r>
        <w:t xml:space="preserve"> Having received and successfully implemented </w:t>
      </w:r>
      <w:r w:rsidR="0024642D">
        <w:t>six</w:t>
      </w:r>
      <w:r>
        <w:t xml:space="preserve"> TRC projects </w:t>
      </w:r>
      <w:r w:rsidR="0033314A">
        <w:t>since 2002</w:t>
      </w:r>
      <w:r>
        <w:t xml:space="preserve">, the district has worked to expand and </w:t>
      </w:r>
      <w:proofErr w:type="gramStart"/>
      <w:r>
        <w:t>proliferate</w:t>
      </w:r>
      <w:proofErr w:type="gramEnd"/>
      <w:r>
        <w:t xml:space="preserve"> the project and its principles and practices throughout the district. WPS will continue to</w:t>
      </w:r>
      <w:r w:rsidR="002314C3">
        <w:t xml:space="preserve"> support TRC projects toward a change of culture throughout the district.</w:t>
      </w:r>
    </w:p>
    <w:p w:rsidR="0055159B" w:rsidRPr="008B3018" w:rsidRDefault="0055159B">
      <w:pPr>
        <w:rPr>
          <w:sz w:val="8"/>
          <w:szCs w:val="8"/>
        </w:rPr>
      </w:pPr>
    </w:p>
    <w:p w:rsidR="0055159B" w:rsidRPr="0055159B" w:rsidRDefault="0055159B">
      <w:r w:rsidRPr="0055159B">
        <w:rPr>
          <w:u w:val="single"/>
        </w:rPr>
        <w:t>Franklin Elementary School</w:t>
      </w:r>
      <w:r>
        <w:t xml:space="preserve"> – is aware of the </w:t>
      </w:r>
      <w:r w:rsidR="004B4881">
        <w:t xml:space="preserve">increasing needs of its students and the need to implement more effective instructional strategies to prepare </w:t>
      </w:r>
      <w:r w:rsidR="00294F2B">
        <w:t>them</w:t>
      </w:r>
      <w:r w:rsidR="004B4881">
        <w:t xml:space="preserve"> to </w:t>
      </w:r>
      <w:r w:rsidR="00294F2B">
        <w:t xml:space="preserve">compete and </w:t>
      </w:r>
      <w:r w:rsidR="004B4881">
        <w:t>thrive in the 21</w:t>
      </w:r>
      <w:r w:rsidR="004B4881" w:rsidRPr="004B4881">
        <w:rPr>
          <w:vertAlign w:val="superscript"/>
        </w:rPr>
        <w:t>st</w:t>
      </w:r>
      <w:r w:rsidR="004B4881">
        <w:t xml:space="preserve"> century. The entire staff is committed to this as a goal and knows the value of technology and constructivist pedagogy</w:t>
      </w:r>
      <w:r w:rsidR="00AB0AC8">
        <w:t xml:space="preserve"> in addressing it. Franklin</w:t>
      </w:r>
      <w:r w:rsidR="004B4881">
        <w:t xml:space="preserve"> has created and published a list of “</w:t>
      </w:r>
      <w:r w:rsidR="004B4881" w:rsidRPr="0092471E">
        <w:rPr>
          <w:i/>
        </w:rPr>
        <w:t>10 Commitments</w:t>
      </w:r>
      <w:r w:rsidR="004B4881">
        <w:t xml:space="preserve">” that clearly outlines that dedication </w:t>
      </w:r>
      <w:r w:rsidR="0092471E">
        <w:t xml:space="preserve">and paves the way for TRC implementation. In her </w:t>
      </w:r>
      <w:r w:rsidR="0092471E" w:rsidRPr="00AE0195">
        <w:t>three</w:t>
      </w:r>
      <w:r w:rsidR="0092471E">
        <w:t xml:space="preserve"> years at Franklin, the principal has judiciously utilized funding from various sources to greatly increase the presence of technology in all classrooms and has encouraged the use professional development opportunities to maximize its effective use</w:t>
      </w:r>
      <w:r w:rsidR="003E32E9">
        <w:t xml:space="preserve"> by </w:t>
      </w:r>
      <w:r w:rsidR="003A53A4">
        <w:t>teachers</w:t>
      </w:r>
      <w:r w:rsidR="0092471E">
        <w:t>. The submission of this grant and the acceptance</w:t>
      </w:r>
      <w:r w:rsidR="003A53A4">
        <w:t xml:space="preserve"> of</w:t>
      </w:r>
      <w:r w:rsidR="0092471E">
        <w:t xml:space="preserve"> and obligation to all assurances for its successful implementation is a further indication o</w:t>
      </w:r>
      <w:r w:rsidR="00AB0AC8">
        <w:t>f this total commitment to take the necessary actions</w:t>
      </w:r>
      <w:r w:rsidR="0092471E">
        <w:t xml:space="preserve"> to provide 21</w:t>
      </w:r>
      <w:r w:rsidR="0092471E" w:rsidRPr="0092471E">
        <w:rPr>
          <w:vertAlign w:val="superscript"/>
        </w:rPr>
        <w:t>st</w:t>
      </w:r>
      <w:r w:rsidR="0092471E">
        <w:t xml:space="preserve"> century learning environments for the benefit of students.</w:t>
      </w:r>
    </w:p>
    <w:p w:rsidR="000047E8" w:rsidRPr="008B3018" w:rsidRDefault="000047E8">
      <w:pPr>
        <w:rPr>
          <w:sz w:val="8"/>
          <w:szCs w:val="8"/>
        </w:rPr>
      </w:pPr>
    </w:p>
    <w:p w:rsidR="0003070E" w:rsidRPr="0003070E" w:rsidRDefault="000047E8">
      <w:pPr>
        <w:rPr>
          <w:b/>
        </w:rPr>
      </w:pPr>
      <w:r>
        <w:rPr>
          <w:b/>
        </w:rPr>
        <w:t>C</w:t>
      </w:r>
      <w:r w:rsidR="0003070E" w:rsidRPr="0003070E">
        <w:rPr>
          <w:b/>
        </w:rPr>
        <w:t>. Description of district/school needs</w:t>
      </w:r>
    </w:p>
    <w:p w:rsidR="00B15692" w:rsidRPr="00B15692" w:rsidRDefault="00B15692" w:rsidP="00B15692">
      <w:r w:rsidRPr="00B15692">
        <w:t>Wichita Public Schools – is the largest school district in the state and is responsible for educating approximately 10% of the state’s k–12 population. As the state’s most diverse urban district, WPS has struggled to meet the demands of this diversity and to incorporate emerging technology and pedagogy to address them. In spite of having a knowledgeable and committed administration and staff, WPS is a district on improvement for the 6</w:t>
      </w:r>
      <w:r w:rsidRPr="00B15692">
        <w:rPr>
          <w:vertAlign w:val="superscript"/>
        </w:rPr>
        <w:t>th</w:t>
      </w:r>
      <w:r w:rsidRPr="00B15692">
        <w:t xml:space="preserve"> year. In spite of achieving many points of pride and making consistent improvement on measures of student achievement, </w:t>
      </w:r>
      <w:r w:rsidR="00534EB4">
        <w:t>the district</w:t>
      </w:r>
      <w:r w:rsidRPr="00B15692">
        <w:t xml:space="preserve"> still lags behind state averages on all assessed areas. While the importance of implementing research on how today’s students learn, brain-based learning, and 21</w:t>
      </w:r>
      <w:r w:rsidRPr="00B15692">
        <w:rPr>
          <w:vertAlign w:val="superscript"/>
        </w:rPr>
        <w:t>st</w:t>
      </w:r>
      <w:r w:rsidRPr="00B15692">
        <w:t xml:space="preserve"> century tools and methodologies to </w:t>
      </w:r>
      <w:r w:rsidRPr="00B15692">
        <w:lastRenderedPageBreak/>
        <w:t xml:space="preserve">meet the demands of an ever-changing student population is increasingly evident, a $30 million shortfall in 2011-2012 (on top of a $24 million deficit in 2010-2011) makes it impossible to allot the resources </w:t>
      </w:r>
      <w:r w:rsidR="00534EB4">
        <w:t xml:space="preserve">needed </w:t>
      </w:r>
      <w:r w:rsidRPr="00B15692">
        <w:t>to affect the necessary changes. WPS sees TRC as an opportunity to maintain a focus on developing 21</w:t>
      </w:r>
      <w:r w:rsidRPr="00B15692">
        <w:rPr>
          <w:vertAlign w:val="superscript"/>
        </w:rPr>
        <w:t>st</w:t>
      </w:r>
      <w:r w:rsidRPr="00B15692">
        <w:t xml:space="preserve"> century learning environments for students.</w:t>
      </w:r>
    </w:p>
    <w:p w:rsidR="008D28E4" w:rsidRPr="008B3018" w:rsidRDefault="008D28E4">
      <w:pPr>
        <w:rPr>
          <w:sz w:val="8"/>
          <w:szCs w:val="8"/>
        </w:rPr>
      </w:pPr>
    </w:p>
    <w:p w:rsidR="00DC0576" w:rsidRPr="00DC0576" w:rsidRDefault="000047E8" w:rsidP="00DC0576">
      <w:r w:rsidRPr="000047E8">
        <w:rPr>
          <w:u w:val="single"/>
        </w:rPr>
        <w:t>Franklin Elementary School</w:t>
      </w:r>
      <w:r>
        <w:t xml:space="preserve"> </w:t>
      </w:r>
      <w:r w:rsidR="00134D7C">
        <w:t>–</w:t>
      </w:r>
      <w:r w:rsidR="00DC0576">
        <w:t xml:space="preserve"> </w:t>
      </w:r>
      <w:r w:rsidR="004766BF">
        <w:t xml:space="preserve">is </w:t>
      </w:r>
      <w:r w:rsidR="00134D7C" w:rsidRPr="00DC0576">
        <w:t xml:space="preserve">a Title I school </w:t>
      </w:r>
      <w:r w:rsidR="00134D7C">
        <w:t xml:space="preserve">that did </w:t>
      </w:r>
      <w:r w:rsidR="006A5DB7">
        <w:t xml:space="preserve">not meet AYP goals in </w:t>
      </w:r>
      <w:ins w:id="0" w:author="mwilliams9" w:date="2011-04-05T18:33:00Z">
        <w:r w:rsidR="004308BB">
          <w:t xml:space="preserve">2008-2009, and again in </w:t>
        </w:r>
      </w:ins>
      <w:r w:rsidR="006A5DB7">
        <w:t>2009-</w:t>
      </w:r>
      <w:r w:rsidR="00134D7C">
        <w:t xml:space="preserve">2010 and </w:t>
      </w:r>
      <w:r w:rsidR="00DC0576">
        <w:t>is</w:t>
      </w:r>
      <w:r w:rsidR="00DC0576" w:rsidRPr="00DC0576">
        <w:t xml:space="preserve"> </w:t>
      </w:r>
      <w:r w:rsidR="006A5DB7">
        <w:t xml:space="preserve">consequently </w:t>
      </w:r>
      <w:r w:rsidR="00DC0576" w:rsidRPr="00DC0576">
        <w:t xml:space="preserve">on improvement for </w:t>
      </w:r>
      <w:r w:rsidR="00DC0576">
        <w:t xml:space="preserve">reading </w:t>
      </w:r>
      <w:r w:rsidR="00134D7C">
        <w:t>for the next two</w:t>
      </w:r>
      <w:r w:rsidR="00DC0576">
        <w:t xml:space="preserve"> years</w:t>
      </w:r>
      <w:r w:rsidR="00134D7C">
        <w:t>. The school</w:t>
      </w:r>
      <w:r w:rsidR="00DC0576" w:rsidRPr="00DC0576">
        <w:t xml:space="preserve"> struggles to serve the many needs of its </w:t>
      </w:r>
      <w:r w:rsidR="00B15692">
        <w:t>very</w:t>
      </w:r>
      <w:r w:rsidR="00134D7C">
        <w:t xml:space="preserve"> </w:t>
      </w:r>
      <w:r w:rsidR="00DC0576" w:rsidRPr="00DC0576">
        <w:t xml:space="preserve">high risk, high poverty, and increasingly diverse population. Current demographics show a population with very high percentages of economically disadvantaged students </w:t>
      </w:r>
      <w:r w:rsidR="00276403">
        <w:t>(</w:t>
      </w:r>
      <w:r w:rsidR="00921DFF">
        <w:t>89.5</w:t>
      </w:r>
      <w:r w:rsidR="00276403">
        <w:t>%)</w:t>
      </w:r>
      <w:r w:rsidR="00B15692">
        <w:t>,</w:t>
      </w:r>
      <w:r w:rsidR="00534EB4">
        <w:t xml:space="preserve"> mobile students </w:t>
      </w:r>
      <w:r w:rsidR="004766BF">
        <w:t>(75.4</w:t>
      </w:r>
      <w:r w:rsidR="00F76893">
        <w:t>%</w:t>
      </w:r>
      <w:r w:rsidR="00534EB4">
        <w:t xml:space="preserve"> mobility rate</w:t>
      </w:r>
      <w:r w:rsidR="00F76893">
        <w:t>)</w:t>
      </w:r>
      <w:r w:rsidR="00B15692">
        <w:t>,</w:t>
      </w:r>
      <w:r w:rsidR="00F76893">
        <w:t xml:space="preserve"> </w:t>
      </w:r>
      <w:r w:rsidR="00DC0576" w:rsidRPr="00DC0576">
        <w:t xml:space="preserve">and English Language Learners </w:t>
      </w:r>
      <w:r w:rsidR="004F0D3E">
        <w:t>(21.2</w:t>
      </w:r>
      <w:r w:rsidR="00276403">
        <w:t xml:space="preserve">%) </w:t>
      </w:r>
      <w:r w:rsidR="00DC0576" w:rsidRPr="00DC0576">
        <w:t>– all of wh</w:t>
      </w:r>
      <w:r w:rsidR="00023840">
        <w:t>ic</w:t>
      </w:r>
      <w:r w:rsidR="00DC0576" w:rsidRPr="00DC0576">
        <w:t xml:space="preserve">h bring specific needs for </w:t>
      </w:r>
      <w:r w:rsidR="00276403">
        <w:t>effective</w:t>
      </w:r>
      <w:r w:rsidR="00DC0576" w:rsidRPr="00DC0576">
        <w:t xml:space="preserve"> instruction</w:t>
      </w:r>
      <w:r w:rsidR="00276403">
        <w:t>al methodologies</w:t>
      </w:r>
      <w:r w:rsidR="00DC0576" w:rsidRPr="00DC0576">
        <w:t xml:space="preserve"> to assure their mastery of skills</w:t>
      </w:r>
      <w:r w:rsidR="00276403">
        <w:t xml:space="preserve"> necessary for success in the 21str century</w:t>
      </w:r>
      <w:r w:rsidR="00DC0576" w:rsidRPr="00DC0576">
        <w:t xml:space="preserve">. Table 1 </w:t>
      </w:r>
      <w:r w:rsidR="00A15756">
        <w:t>delineates</w:t>
      </w:r>
      <w:r w:rsidR="00DC0576" w:rsidRPr="00DC0576">
        <w:t xml:space="preserve"> the high level of those percentages when compared </w:t>
      </w:r>
      <w:r w:rsidR="00534EB4">
        <w:t>to both WPS and</w:t>
      </w:r>
      <w:r w:rsidR="00DC0576" w:rsidRPr="00DC0576">
        <w:t xml:space="preserve"> the state of Kansas.</w:t>
      </w:r>
    </w:p>
    <w:p w:rsidR="00DC0576" w:rsidRPr="008B3018" w:rsidRDefault="00DC0576" w:rsidP="00DC0576">
      <w:pPr>
        <w:rPr>
          <w:sz w:val="8"/>
          <w:szCs w:val="8"/>
        </w:rPr>
      </w:pPr>
    </w:p>
    <w:p w:rsidR="00DC0576" w:rsidRPr="008B3018" w:rsidRDefault="00DC0576" w:rsidP="00DC0576">
      <w:pPr>
        <w:rPr>
          <w:i/>
          <w:sz w:val="22"/>
          <w:szCs w:val="22"/>
        </w:rPr>
      </w:pPr>
      <w:r w:rsidRPr="008B3018">
        <w:rPr>
          <w:i/>
          <w:sz w:val="22"/>
          <w:szCs w:val="22"/>
        </w:rPr>
        <w:t xml:space="preserve">Table 1 – Demographic makeup of Franklin Elementary School by percent of total enrollment </w:t>
      </w:r>
    </w:p>
    <w:tbl>
      <w:tblPr>
        <w:tblStyle w:val="TableGrid"/>
        <w:tblW w:w="0" w:type="auto"/>
        <w:tblLook w:val="04A0"/>
      </w:tblPr>
      <w:tblGrid>
        <w:gridCol w:w="1197"/>
        <w:gridCol w:w="1197"/>
        <w:gridCol w:w="1197"/>
        <w:gridCol w:w="1197"/>
        <w:gridCol w:w="1197"/>
        <w:gridCol w:w="1197"/>
        <w:gridCol w:w="1197"/>
        <w:gridCol w:w="1197"/>
      </w:tblGrid>
      <w:tr w:rsidR="00F76893" w:rsidRPr="00DC0576" w:rsidTr="00F93C18">
        <w:tc>
          <w:tcPr>
            <w:tcW w:w="1197" w:type="dxa"/>
            <w:shd w:val="clear" w:color="auto" w:fill="BFBFBF" w:themeFill="background1" w:themeFillShade="BF"/>
            <w:vAlign w:val="center"/>
          </w:tcPr>
          <w:p w:rsidR="00DC0576" w:rsidRPr="00DC0576" w:rsidRDefault="00DC0576" w:rsidP="00DC0576"/>
        </w:tc>
        <w:tc>
          <w:tcPr>
            <w:tcW w:w="1197" w:type="dxa"/>
            <w:shd w:val="clear" w:color="auto" w:fill="BFBFBF" w:themeFill="background1" w:themeFillShade="BF"/>
            <w:vAlign w:val="center"/>
          </w:tcPr>
          <w:p w:rsidR="00DC0576" w:rsidRPr="000909A2" w:rsidRDefault="00F76893" w:rsidP="00841799">
            <w:pPr>
              <w:jc w:val="center"/>
              <w:rPr>
                <w:sz w:val="22"/>
                <w:szCs w:val="22"/>
              </w:rPr>
            </w:pPr>
            <w:proofErr w:type="spellStart"/>
            <w:r w:rsidRPr="000909A2">
              <w:rPr>
                <w:sz w:val="22"/>
                <w:szCs w:val="22"/>
              </w:rPr>
              <w:t>Af</w:t>
            </w:r>
            <w:proofErr w:type="spellEnd"/>
            <w:r w:rsidRPr="000909A2">
              <w:rPr>
                <w:sz w:val="22"/>
                <w:szCs w:val="22"/>
              </w:rPr>
              <w:t>. Amer.</w:t>
            </w:r>
          </w:p>
        </w:tc>
        <w:tc>
          <w:tcPr>
            <w:tcW w:w="1197" w:type="dxa"/>
            <w:shd w:val="clear" w:color="auto" w:fill="BFBFBF" w:themeFill="background1" w:themeFillShade="BF"/>
            <w:vAlign w:val="center"/>
          </w:tcPr>
          <w:p w:rsidR="00DC0576" w:rsidRPr="000909A2" w:rsidRDefault="00DC0576" w:rsidP="00841799">
            <w:pPr>
              <w:jc w:val="center"/>
              <w:rPr>
                <w:sz w:val="22"/>
                <w:szCs w:val="22"/>
              </w:rPr>
            </w:pPr>
            <w:proofErr w:type="spellStart"/>
            <w:r w:rsidRPr="000909A2">
              <w:rPr>
                <w:sz w:val="22"/>
                <w:szCs w:val="22"/>
              </w:rPr>
              <w:t>Hisp</w:t>
            </w:r>
            <w:proofErr w:type="spellEnd"/>
            <w:r w:rsidR="00F76893" w:rsidRPr="000909A2">
              <w:rPr>
                <w:sz w:val="22"/>
                <w:szCs w:val="22"/>
              </w:rPr>
              <w:t>.</w:t>
            </w:r>
          </w:p>
        </w:tc>
        <w:tc>
          <w:tcPr>
            <w:tcW w:w="1197" w:type="dxa"/>
            <w:shd w:val="clear" w:color="auto" w:fill="BFBFBF" w:themeFill="background1" w:themeFillShade="BF"/>
            <w:vAlign w:val="center"/>
          </w:tcPr>
          <w:p w:rsidR="00DC0576" w:rsidRPr="000909A2" w:rsidRDefault="00DC0576" w:rsidP="00841799">
            <w:pPr>
              <w:jc w:val="center"/>
              <w:rPr>
                <w:sz w:val="22"/>
                <w:szCs w:val="22"/>
              </w:rPr>
            </w:pPr>
            <w:r w:rsidRPr="000909A2">
              <w:rPr>
                <w:sz w:val="22"/>
                <w:szCs w:val="22"/>
              </w:rPr>
              <w:t>White</w:t>
            </w:r>
          </w:p>
        </w:tc>
        <w:tc>
          <w:tcPr>
            <w:tcW w:w="1197" w:type="dxa"/>
            <w:shd w:val="clear" w:color="auto" w:fill="BFBFBF" w:themeFill="background1" w:themeFillShade="BF"/>
            <w:vAlign w:val="center"/>
          </w:tcPr>
          <w:p w:rsidR="00DC0576" w:rsidRPr="000909A2" w:rsidRDefault="00DC0576" w:rsidP="00841799">
            <w:pPr>
              <w:jc w:val="center"/>
              <w:rPr>
                <w:sz w:val="22"/>
                <w:szCs w:val="22"/>
              </w:rPr>
            </w:pPr>
            <w:r w:rsidRPr="000909A2">
              <w:rPr>
                <w:sz w:val="22"/>
                <w:szCs w:val="22"/>
              </w:rPr>
              <w:t>Other</w:t>
            </w:r>
          </w:p>
        </w:tc>
        <w:tc>
          <w:tcPr>
            <w:tcW w:w="1197" w:type="dxa"/>
            <w:shd w:val="clear" w:color="auto" w:fill="BFBFBF" w:themeFill="background1" w:themeFillShade="BF"/>
            <w:vAlign w:val="center"/>
          </w:tcPr>
          <w:p w:rsidR="00DC0576" w:rsidRPr="000909A2" w:rsidRDefault="000909A2" w:rsidP="00841799">
            <w:pPr>
              <w:jc w:val="center"/>
              <w:rPr>
                <w:sz w:val="22"/>
                <w:szCs w:val="22"/>
              </w:rPr>
            </w:pPr>
            <w:r>
              <w:rPr>
                <w:sz w:val="22"/>
                <w:szCs w:val="22"/>
              </w:rPr>
              <w:t>F&amp;R</w:t>
            </w:r>
          </w:p>
        </w:tc>
        <w:tc>
          <w:tcPr>
            <w:tcW w:w="1197" w:type="dxa"/>
            <w:shd w:val="clear" w:color="auto" w:fill="BFBFBF" w:themeFill="background1" w:themeFillShade="BF"/>
            <w:vAlign w:val="center"/>
          </w:tcPr>
          <w:p w:rsidR="00DC0576" w:rsidRPr="000909A2" w:rsidRDefault="00F76893" w:rsidP="00841799">
            <w:pPr>
              <w:jc w:val="center"/>
              <w:rPr>
                <w:sz w:val="22"/>
                <w:szCs w:val="22"/>
              </w:rPr>
            </w:pPr>
            <w:r w:rsidRPr="000909A2">
              <w:rPr>
                <w:sz w:val="22"/>
                <w:szCs w:val="22"/>
              </w:rPr>
              <w:t>ELL</w:t>
            </w:r>
          </w:p>
        </w:tc>
        <w:tc>
          <w:tcPr>
            <w:tcW w:w="1197" w:type="dxa"/>
            <w:shd w:val="clear" w:color="auto" w:fill="BFBFBF" w:themeFill="background1" w:themeFillShade="BF"/>
            <w:vAlign w:val="center"/>
          </w:tcPr>
          <w:p w:rsidR="00DC0576" w:rsidRPr="000909A2" w:rsidRDefault="00F93C18" w:rsidP="00841799">
            <w:pPr>
              <w:jc w:val="center"/>
              <w:rPr>
                <w:sz w:val="22"/>
                <w:szCs w:val="22"/>
              </w:rPr>
            </w:pPr>
            <w:r>
              <w:rPr>
                <w:sz w:val="22"/>
                <w:szCs w:val="22"/>
              </w:rPr>
              <w:t>Mobility</w:t>
            </w:r>
          </w:p>
        </w:tc>
      </w:tr>
      <w:tr w:rsidR="00F76893" w:rsidRPr="00DC0576" w:rsidTr="00467CCF">
        <w:tc>
          <w:tcPr>
            <w:tcW w:w="1197" w:type="dxa"/>
          </w:tcPr>
          <w:p w:rsidR="00DC0576" w:rsidRPr="00DC0576" w:rsidRDefault="00DC0576" w:rsidP="00DC0576">
            <w:r w:rsidRPr="00DC0576">
              <w:t>Franklin</w:t>
            </w:r>
          </w:p>
        </w:tc>
        <w:tc>
          <w:tcPr>
            <w:tcW w:w="1197" w:type="dxa"/>
            <w:vAlign w:val="center"/>
          </w:tcPr>
          <w:p w:rsidR="00DC0576" w:rsidRPr="00841799" w:rsidRDefault="00841799" w:rsidP="00841799">
            <w:pPr>
              <w:jc w:val="center"/>
            </w:pPr>
            <w:r>
              <w:t>7.41</w:t>
            </w:r>
          </w:p>
        </w:tc>
        <w:tc>
          <w:tcPr>
            <w:tcW w:w="1197" w:type="dxa"/>
            <w:vAlign w:val="center"/>
          </w:tcPr>
          <w:p w:rsidR="00DC0576" w:rsidRPr="00841799" w:rsidRDefault="00841799" w:rsidP="00841799">
            <w:pPr>
              <w:jc w:val="center"/>
            </w:pPr>
            <w:r>
              <w:t>38.75</w:t>
            </w:r>
          </w:p>
        </w:tc>
        <w:tc>
          <w:tcPr>
            <w:tcW w:w="1197" w:type="dxa"/>
            <w:vAlign w:val="center"/>
          </w:tcPr>
          <w:p w:rsidR="00DC0576" w:rsidRPr="00841799" w:rsidRDefault="00841799" w:rsidP="00841799">
            <w:pPr>
              <w:jc w:val="center"/>
            </w:pPr>
            <w:r>
              <w:t>42.45</w:t>
            </w:r>
          </w:p>
        </w:tc>
        <w:tc>
          <w:tcPr>
            <w:tcW w:w="1197" w:type="dxa"/>
            <w:vAlign w:val="center"/>
          </w:tcPr>
          <w:p w:rsidR="00DC0576" w:rsidRPr="00841799" w:rsidRDefault="00DC0576" w:rsidP="00841799">
            <w:pPr>
              <w:jc w:val="center"/>
            </w:pPr>
            <w:r w:rsidRPr="00841799">
              <w:t>21.7</w:t>
            </w:r>
          </w:p>
        </w:tc>
        <w:tc>
          <w:tcPr>
            <w:tcW w:w="1197" w:type="dxa"/>
            <w:vAlign w:val="center"/>
          </w:tcPr>
          <w:p w:rsidR="00DC0576" w:rsidRPr="00841799" w:rsidRDefault="00841799" w:rsidP="00841799">
            <w:pPr>
              <w:jc w:val="center"/>
            </w:pPr>
            <w:r w:rsidRPr="00841799">
              <w:t>89.5</w:t>
            </w:r>
          </w:p>
        </w:tc>
        <w:tc>
          <w:tcPr>
            <w:tcW w:w="1197" w:type="dxa"/>
            <w:vAlign w:val="center"/>
          </w:tcPr>
          <w:p w:rsidR="00DC0576" w:rsidRPr="00841799" w:rsidRDefault="00841799" w:rsidP="00841799">
            <w:pPr>
              <w:jc w:val="center"/>
            </w:pPr>
            <w:r>
              <w:t>21.2</w:t>
            </w:r>
          </w:p>
        </w:tc>
        <w:tc>
          <w:tcPr>
            <w:tcW w:w="1197" w:type="dxa"/>
            <w:vAlign w:val="center"/>
          </w:tcPr>
          <w:p w:rsidR="00DC0576" w:rsidRPr="00B708EE" w:rsidRDefault="004766BF" w:rsidP="00841799">
            <w:pPr>
              <w:jc w:val="center"/>
            </w:pPr>
            <w:r>
              <w:t>75.4</w:t>
            </w:r>
          </w:p>
        </w:tc>
      </w:tr>
      <w:tr w:rsidR="00F76893" w:rsidRPr="00DC0576" w:rsidTr="00467CCF">
        <w:tc>
          <w:tcPr>
            <w:tcW w:w="1197" w:type="dxa"/>
          </w:tcPr>
          <w:p w:rsidR="00DC0576" w:rsidRPr="00DC0576" w:rsidRDefault="00DC0576" w:rsidP="00DC0576">
            <w:r w:rsidRPr="00DC0576">
              <w:t>District</w:t>
            </w:r>
          </w:p>
        </w:tc>
        <w:tc>
          <w:tcPr>
            <w:tcW w:w="1197" w:type="dxa"/>
            <w:vAlign w:val="center"/>
          </w:tcPr>
          <w:p w:rsidR="00DC0576" w:rsidRPr="00841799" w:rsidRDefault="00841799" w:rsidP="00841799">
            <w:pPr>
              <w:jc w:val="center"/>
            </w:pPr>
            <w:r w:rsidRPr="00841799">
              <w:t>19.5</w:t>
            </w:r>
          </w:p>
        </w:tc>
        <w:tc>
          <w:tcPr>
            <w:tcW w:w="1197" w:type="dxa"/>
            <w:vAlign w:val="center"/>
          </w:tcPr>
          <w:p w:rsidR="00DC0576" w:rsidRPr="00841799" w:rsidRDefault="00841799" w:rsidP="00841799">
            <w:pPr>
              <w:jc w:val="center"/>
            </w:pPr>
            <w:r w:rsidRPr="00841799">
              <w:t>27.3</w:t>
            </w:r>
          </w:p>
        </w:tc>
        <w:tc>
          <w:tcPr>
            <w:tcW w:w="1197" w:type="dxa"/>
            <w:vAlign w:val="center"/>
          </w:tcPr>
          <w:p w:rsidR="00DC0576" w:rsidRPr="00841799" w:rsidRDefault="00DC0576" w:rsidP="00841799">
            <w:pPr>
              <w:jc w:val="center"/>
            </w:pPr>
            <w:r w:rsidRPr="00841799">
              <w:t>38.</w:t>
            </w:r>
            <w:r w:rsidR="00841799" w:rsidRPr="00841799">
              <w:t>6</w:t>
            </w:r>
          </w:p>
        </w:tc>
        <w:tc>
          <w:tcPr>
            <w:tcW w:w="1197" w:type="dxa"/>
            <w:vAlign w:val="center"/>
          </w:tcPr>
          <w:p w:rsidR="00DC0576" w:rsidRPr="00841799" w:rsidRDefault="00841799" w:rsidP="00841799">
            <w:pPr>
              <w:jc w:val="center"/>
            </w:pPr>
            <w:r w:rsidRPr="00841799">
              <w:t>14.3</w:t>
            </w:r>
          </w:p>
        </w:tc>
        <w:tc>
          <w:tcPr>
            <w:tcW w:w="1197" w:type="dxa"/>
            <w:vAlign w:val="center"/>
          </w:tcPr>
          <w:p w:rsidR="00DC0576" w:rsidRPr="00841799" w:rsidRDefault="00841799" w:rsidP="00841799">
            <w:pPr>
              <w:jc w:val="center"/>
            </w:pPr>
            <w:r w:rsidRPr="00841799">
              <w:t>70.4</w:t>
            </w:r>
          </w:p>
        </w:tc>
        <w:tc>
          <w:tcPr>
            <w:tcW w:w="1197" w:type="dxa"/>
            <w:vAlign w:val="center"/>
          </w:tcPr>
          <w:p w:rsidR="00DC0576" w:rsidRPr="00841799" w:rsidRDefault="00841799" w:rsidP="00841799">
            <w:pPr>
              <w:jc w:val="center"/>
            </w:pPr>
            <w:r w:rsidRPr="00841799">
              <w:t>17.5</w:t>
            </w:r>
          </w:p>
        </w:tc>
        <w:tc>
          <w:tcPr>
            <w:tcW w:w="1197" w:type="dxa"/>
            <w:vAlign w:val="center"/>
          </w:tcPr>
          <w:p w:rsidR="00DC0576" w:rsidRPr="008B3018" w:rsidRDefault="004766BF" w:rsidP="004766BF">
            <w:pPr>
              <w:jc w:val="center"/>
              <w:rPr>
                <w:strike/>
              </w:rPr>
            </w:pPr>
            <w:r>
              <w:rPr>
                <w:strike/>
              </w:rPr>
              <w:t>--</w:t>
            </w:r>
          </w:p>
        </w:tc>
      </w:tr>
      <w:tr w:rsidR="00F76893" w:rsidRPr="00DC0576" w:rsidTr="00467CCF">
        <w:trPr>
          <w:trHeight w:val="107"/>
        </w:trPr>
        <w:tc>
          <w:tcPr>
            <w:tcW w:w="1197" w:type="dxa"/>
          </w:tcPr>
          <w:p w:rsidR="00DC0576" w:rsidRPr="00DC0576" w:rsidRDefault="00DC0576" w:rsidP="00DC0576">
            <w:r w:rsidRPr="00DC0576">
              <w:t>State</w:t>
            </w:r>
          </w:p>
        </w:tc>
        <w:tc>
          <w:tcPr>
            <w:tcW w:w="1197" w:type="dxa"/>
            <w:vAlign w:val="center"/>
          </w:tcPr>
          <w:p w:rsidR="00DC0576" w:rsidRPr="00F517E4" w:rsidRDefault="00DC0576" w:rsidP="00F517E4">
            <w:pPr>
              <w:jc w:val="center"/>
            </w:pPr>
            <w:r w:rsidRPr="00F517E4">
              <w:t>7.</w:t>
            </w:r>
            <w:r w:rsidR="00841799" w:rsidRPr="00F517E4">
              <w:t>5</w:t>
            </w:r>
          </w:p>
        </w:tc>
        <w:tc>
          <w:tcPr>
            <w:tcW w:w="1197" w:type="dxa"/>
            <w:vAlign w:val="center"/>
          </w:tcPr>
          <w:p w:rsidR="00DC0576" w:rsidRPr="00F517E4" w:rsidRDefault="00841799" w:rsidP="00F517E4">
            <w:pPr>
              <w:jc w:val="center"/>
            </w:pPr>
            <w:r w:rsidRPr="00F517E4">
              <w:t>15.8</w:t>
            </w:r>
          </w:p>
        </w:tc>
        <w:tc>
          <w:tcPr>
            <w:tcW w:w="1197" w:type="dxa"/>
            <w:vAlign w:val="center"/>
          </w:tcPr>
          <w:p w:rsidR="00DC0576" w:rsidRPr="00F517E4" w:rsidRDefault="00841799" w:rsidP="00F517E4">
            <w:pPr>
              <w:jc w:val="center"/>
            </w:pPr>
            <w:r w:rsidRPr="00F517E4">
              <w:t>68.9</w:t>
            </w:r>
          </w:p>
        </w:tc>
        <w:tc>
          <w:tcPr>
            <w:tcW w:w="1197" w:type="dxa"/>
            <w:vAlign w:val="center"/>
          </w:tcPr>
          <w:p w:rsidR="00DC0576" w:rsidRPr="00F517E4" w:rsidRDefault="00841799" w:rsidP="00F517E4">
            <w:pPr>
              <w:jc w:val="center"/>
            </w:pPr>
            <w:r w:rsidRPr="00F517E4">
              <w:t>7.8</w:t>
            </w:r>
          </w:p>
        </w:tc>
        <w:tc>
          <w:tcPr>
            <w:tcW w:w="1197" w:type="dxa"/>
            <w:vAlign w:val="center"/>
          </w:tcPr>
          <w:p w:rsidR="00DC0576" w:rsidRPr="00F517E4" w:rsidRDefault="00841799" w:rsidP="00F517E4">
            <w:pPr>
              <w:jc w:val="center"/>
            </w:pPr>
            <w:r w:rsidRPr="00F517E4">
              <w:t>45.7</w:t>
            </w:r>
          </w:p>
        </w:tc>
        <w:tc>
          <w:tcPr>
            <w:tcW w:w="1197" w:type="dxa"/>
            <w:vAlign w:val="center"/>
          </w:tcPr>
          <w:p w:rsidR="00DC0576" w:rsidRPr="00F517E4" w:rsidRDefault="00841799" w:rsidP="00F517E4">
            <w:pPr>
              <w:jc w:val="center"/>
            </w:pPr>
            <w:r w:rsidRPr="00F517E4">
              <w:t>9.1</w:t>
            </w:r>
          </w:p>
        </w:tc>
        <w:tc>
          <w:tcPr>
            <w:tcW w:w="1197" w:type="dxa"/>
            <w:vAlign w:val="center"/>
          </w:tcPr>
          <w:p w:rsidR="00DC0576" w:rsidRPr="00F517E4" w:rsidRDefault="004766BF" w:rsidP="004766BF">
            <w:pPr>
              <w:jc w:val="center"/>
            </w:pPr>
            <w:r>
              <w:t>--</w:t>
            </w:r>
          </w:p>
        </w:tc>
      </w:tr>
    </w:tbl>
    <w:p w:rsidR="00DC0576" w:rsidRPr="00BD4B81" w:rsidRDefault="00DC0576" w:rsidP="00BD4B81">
      <w:pPr>
        <w:jc w:val="right"/>
        <w:rPr>
          <w:i/>
        </w:rPr>
      </w:pPr>
      <w:r w:rsidRPr="00BD4B81">
        <w:rPr>
          <w:i/>
        </w:rPr>
        <w:t>Source: District Enrollment Records</w:t>
      </w:r>
    </w:p>
    <w:p w:rsidR="000047E8" w:rsidRPr="00525CC7" w:rsidRDefault="000047E8">
      <w:pPr>
        <w:rPr>
          <w:sz w:val="8"/>
          <w:szCs w:val="8"/>
        </w:rPr>
      </w:pPr>
    </w:p>
    <w:p w:rsidR="0003070E" w:rsidRDefault="0003070E">
      <w:r w:rsidRPr="000047E8">
        <w:t>1) Student academic achievement</w:t>
      </w:r>
    </w:p>
    <w:p w:rsidR="00947107" w:rsidRDefault="00A15756" w:rsidP="00AF18F3">
      <w:pPr>
        <w:ind w:firstLine="288"/>
      </w:pPr>
      <w:r>
        <w:t>In the targeted area of reading, state assessment scores for Franklin students are significantly below both district and state averages as depicted in Table 2</w:t>
      </w:r>
      <w:r w:rsidR="00947107">
        <w:t>.</w:t>
      </w:r>
      <w:r w:rsidR="003E2705">
        <w:t xml:space="preserve"> On specific reading indicators for 3</w:t>
      </w:r>
      <w:r w:rsidR="003E2705" w:rsidRPr="003E2705">
        <w:rPr>
          <w:vertAlign w:val="superscript"/>
        </w:rPr>
        <w:t>rd</w:t>
      </w:r>
      <w:r w:rsidR="003E2705">
        <w:t xml:space="preserve"> grade, scores for only 3 of the 11 were above the cut score and all but </w:t>
      </w:r>
      <w:r w:rsidR="00AD1559">
        <w:t>one</w:t>
      </w:r>
      <w:r w:rsidR="003E2705">
        <w:t xml:space="preserve"> showed decreases of as much of 12 points. For 4</w:t>
      </w:r>
      <w:r w:rsidR="003E2705" w:rsidRPr="003E2705">
        <w:rPr>
          <w:vertAlign w:val="superscript"/>
        </w:rPr>
        <w:t>th</w:t>
      </w:r>
      <w:r w:rsidR="003E2705">
        <w:t xml:space="preserve"> grade, scores for 8 of 13 indicators showed a decrease of as much as 7.6 points.</w:t>
      </w:r>
    </w:p>
    <w:p w:rsidR="00AF18F3" w:rsidRPr="00AF18F3" w:rsidRDefault="00AF18F3" w:rsidP="00AF18F3">
      <w:pPr>
        <w:ind w:firstLine="288"/>
        <w:rPr>
          <w:sz w:val="8"/>
          <w:szCs w:val="8"/>
        </w:rPr>
      </w:pPr>
    </w:p>
    <w:p w:rsidR="00A15756" w:rsidRDefault="00A15756">
      <w:r>
        <w:t>Table 2:</w:t>
      </w:r>
      <w:r w:rsidR="00947107">
        <w:t xml:space="preserve"> Percent of students scoring proficient and above – trend from 2006</w:t>
      </w:r>
    </w:p>
    <w:tbl>
      <w:tblPr>
        <w:tblW w:w="946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8" w:type="dxa"/>
          <w:right w:w="58" w:type="dxa"/>
        </w:tblCellMar>
        <w:tblLook w:val="04A0"/>
      </w:tblPr>
      <w:tblGrid>
        <w:gridCol w:w="1486"/>
        <w:gridCol w:w="733"/>
        <w:gridCol w:w="734"/>
        <w:gridCol w:w="733"/>
        <w:gridCol w:w="733"/>
        <w:gridCol w:w="733"/>
        <w:gridCol w:w="1116"/>
        <w:gridCol w:w="640"/>
        <w:gridCol w:w="160"/>
        <w:gridCol w:w="480"/>
        <w:gridCol w:w="320"/>
        <w:gridCol w:w="320"/>
        <w:gridCol w:w="480"/>
        <w:gridCol w:w="160"/>
        <w:gridCol w:w="640"/>
      </w:tblGrid>
      <w:tr w:rsidR="007D11A5" w:rsidRPr="007D11A5" w:rsidTr="00467CCF">
        <w:tc>
          <w:tcPr>
            <w:tcW w:w="1486" w:type="dxa"/>
            <w:vMerge w:val="restart"/>
            <w:tcBorders>
              <w:top w:val="single" w:sz="12" w:space="0" w:color="auto"/>
              <w:bottom w:val="single" w:sz="4" w:space="0" w:color="auto"/>
              <w:right w:val="single" w:sz="12" w:space="0" w:color="auto"/>
            </w:tcBorders>
            <w:shd w:val="clear" w:color="auto" w:fill="D9D9D9" w:themeFill="background1" w:themeFillShade="D9"/>
            <w:noWrap/>
            <w:vAlign w:val="center"/>
            <w:hideMark/>
          </w:tcPr>
          <w:p w:rsidR="007D11A5" w:rsidRPr="007D11A5" w:rsidRDefault="007D11A5" w:rsidP="007D11A5">
            <w:pPr>
              <w:jc w:val="center"/>
              <w:rPr>
                <w:b/>
              </w:rPr>
            </w:pPr>
            <w:r w:rsidRPr="007D11A5">
              <w:rPr>
                <w:b/>
              </w:rPr>
              <w:t>Group</w:t>
            </w:r>
          </w:p>
        </w:tc>
        <w:tc>
          <w:tcPr>
            <w:tcW w:w="4782" w:type="dxa"/>
            <w:gridSpan w:val="6"/>
            <w:tcBorders>
              <w:top w:val="single" w:sz="12" w:space="0" w:color="auto"/>
              <w:left w:val="single" w:sz="12" w:space="0" w:color="auto"/>
              <w:bottom w:val="single" w:sz="4" w:space="0" w:color="auto"/>
              <w:right w:val="single" w:sz="12" w:space="0" w:color="auto"/>
            </w:tcBorders>
            <w:shd w:val="clear" w:color="auto" w:fill="D9D9D9" w:themeFill="background1" w:themeFillShade="D9"/>
            <w:noWrap/>
            <w:vAlign w:val="center"/>
            <w:hideMark/>
          </w:tcPr>
          <w:p w:rsidR="007D11A5" w:rsidRPr="007D11A5" w:rsidRDefault="007D11A5" w:rsidP="007D11A5">
            <w:pPr>
              <w:jc w:val="center"/>
              <w:rPr>
                <w:b/>
              </w:rPr>
            </w:pPr>
            <w:r w:rsidRPr="007D11A5">
              <w:rPr>
                <w:b/>
              </w:rPr>
              <w:t>% Scoring Proficient in Reading</w:t>
            </w:r>
          </w:p>
        </w:tc>
        <w:tc>
          <w:tcPr>
            <w:tcW w:w="3200" w:type="dxa"/>
            <w:gridSpan w:val="8"/>
            <w:tcBorders>
              <w:top w:val="single" w:sz="12" w:space="0" w:color="auto"/>
              <w:left w:val="single" w:sz="12" w:space="0" w:color="auto"/>
              <w:bottom w:val="single" w:sz="4" w:space="0" w:color="auto"/>
            </w:tcBorders>
            <w:shd w:val="clear" w:color="auto" w:fill="D9D9D9" w:themeFill="background1" w:themeFillShade="D9"/>
            <w:noWrap/>
            <w:vAlign w:val="center"/>
            <w:hideMark/>
          </w:tcPr>
          <w:p w:rsidR="007D11A5" w:rsidRPr="007D11A5" w:rsidRDefault="007D11A5" w:rsidP="007D11A5">
            <w:pPr>
              <w:jc w:val="center"/>
              <w:rPr>
                <w:b/>
                <w:sz w:val="22"/>
                <w:szCs w:val="22"/>
              </w:rPr>
            </w:pPr>
            <w:r w:rsidRPr="007D11A5">
              <w:rPr>
                <w:b/>
                <w:sz w:val="22"/>
                <w:szCs w:val="22"/>
              </w:rPr>
              <w:t>Increase in Academic Warning</w:t>
            </w:r>
          </w:p>
        </w:tc>
      </w:tr>
      <w:tr w:rsidR="001A390B" w:rsidRPr="007D11A5" w:rsidTr="00467CCF">
        <w:tc>
          <w:tcPr>
            <w:tcW w:w="1486" w:type="dxa"/>
            <w:vMerge/>
            <w:tcBorders>
              <w:top w:val="single" w:sz="4" w:space="0" w:color="auto"/>
              <w:bottom w:val="single" w:sz="12" w:space="0" w:color="auto"/>
              <w:right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p>
        </w:tc>
        <w:tc>
          <w:tcPr>
            <w:tcW w:w="733" w:type="dxa"/>
            <w:tcBorders>
              <w:top w:val="single" w:sz="4" w:space="0" w:color="auto"/>
              <w:left w:val="single" w:sz="12"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06</w:t>
            </w:r>
          </w:p>
        </w:tc>
        <w:tc>
          <w:tcPr>
            <w:tcW w:w="734"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07</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08</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09</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10</w:t>
            </w:r>
          </w:p>
        </w:tc>
        <w:tc>
          <w:tcPr>
            <w:tcW w:w="1116" w:type="dxa"/>
            <w:tcBorders>
              <w:top w:val="single" w:sz="4" w:space="0" w:color="auto"/>
              <w:bottom w:val="single" w:sz="12" w:space="0" w:color="auto"/>
              <w:right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Change ‘09 to ‘10</w:t>
            </w:r>
          </w:p>
        </w:tc>
        <w:tc>
          <w:tcPr>
            <w:tcW w:w="800" w:type="dxa"/>
            <w:gridSpan w:val="2"/>
            <w:tcBorders>
              <w:top w:val="single" w:sz="4" w:space="0" w:color="auto"/>
              <w:left w:val="single" w:sz="12" w:space="0" w:color="auto"/>
              <w:bottom w:val="single" w:sz="12" w:space="0" w:color="auto"/>
            </w:tcBorders>
            <w:shd w:val="clear" w:color="auto" w:fill="D9D9D9" w:themeFill="background1" w:themeFillShade="D9"/>
            <w:noWrap/>
            <w:vAlign w:val="center"/>
            <w:hideMark/>
          </w:tcPr>
          <w:p w:rsidR="001A390B" w:rsidRPr="007D11A5" w:rsidRDefault="001A390B" w:rsidP="001A390B">
            <w:pPr>
              <w:jc w:val="center"/>
              <w:rPr>
                <w:b/>
                <w:sz w:val="22"/>
                <w:szCs w:val="22"/>
              </w:rPr>
            </w:pPr>
            <w:r w:rsidRPr="007D11A5">
              <w:rPr>
                <w:b/>
                <w:sz w:val="22"/>
                <w:szCs w:val="22"/>
              </w:rPr>
              <w:t>3</w:t>
            </w:r>
            <w:r w:rsidRPr="007D11A5">
              <w:rPr>
                <w:b/>
                <w:sz w:val="22"/>
                <w:szCs w:val="22"/>
                <w:vertAlign w:val="superscript"/>
              </w:rPr>
              <w:t>rd</w:t>
            </w:r>
          </w:p>
          <w:p w:rsidR="001A390B" w:rsidRPr="007D11A5" w:rsidRDefault="001A390B" w:rsidP="001A390B">
            <w:pPr>
              <w:jc w:val="center"/>
              <w:rPr>
                <w:b/>
                <w:sz w:val="22"/>
                <w:szCs w:val="22"/>
              </w:rPr>
            </w:pPr>
            <w:r>
              <w:rPr>
                <w:b/>
                <w:sz w:val="22"/>
                <w:szCs w:val="22"/>
              </w:rPr>
              <w:t>20</w:t>
            </w:r>
            <w:r w:rsidRPr="007D11A5">
              <w:rPr>
                <w:b/>
                <w:sz w:val="22"/>
                <w:szCs w:val="22"/>
              </w:rPr>
              <w:t>09</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1A390B">
            <w:pPr>
              <w:jc w:val="center"/>
              <w:rPr>
                <w:b/>
                <w:sz w:val="22"/>
                <w:szCs w:val="22"/>
              </w:rPr>
            </w:pPr>
            <w:r w:rsidRPr="007D11A5">
              <w:rPr>
                <w:b/>
                <w:sz w:val="22"/>
                <w:szCs w:val="22"/>
              </w:rPr>
              <w:t>3</w:t>
            </w:r>
            <w:r w:rsidRPr="007D11A5">
              <w:rPr>
                <w:b/>
                <w:sz w:val="22"/>
                <w:szCs w:val="22"/>
                <w:vertAlign w:val="superscript"/>
              </w:rPr>
              <w:t>rd</w:t>
            </w:r>
          </w:p>
          <w:p w:rsidR="001A390B" w:rsidRPr="007D11A5" w:rsidRDefault="001A390B" w:rsidP="001A390B">
            <w:pPr>
              <w:jc w:val="center"/>
              <w:rPr>
                <w:b/>
                <w:sz w:val="22"/>
                <w:szCs w:val="22"/>
              </w:rPr>
            </w:pPr>
            <w:r>
              <w:rPr>
                <w:b/>
                <w:sz w:val="22"/>
                <w:szCs w:val="22"/>
              </w:rPr>
              <w:t>2010</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C77AB1" w:rsidRDefault="001A390B" w:rsidP="001A390B">
            <w:pPr>
              <w:jc w:val="center"/>
              <w:rPr>
                <w:b/>
                <w:sz w:val="22"/>
                <w:szCs w:val="22"/>
              </w:rPr>
            </w:pPr>
            <w:r w:rsidRPr="00C77AB1">
              <w:rPr>
                <w:b/>
                <w:sz w:val="22"/>
                <w:szCs w:val="22"/>
              </w:rPr>
              <w:t>4</w:t>
            </w:r>
            <w:r w:rsidRPr="00C77AB1">
              <w:rPr>
                <w:b/>
                <w:sz w:val="22"/>
                <w:szCs w:val="22"/>
                <w:vertAlign w:val="superscript"/>
              </w:rPr>
              <w:t>th</w:t>
            </w:r>
          </w:p>
          <w:p w:rsidR="001A390B" w:rsidRPr="00C77AB1" w:rsidRDefault="001A390B" w:rsidP="001A390B">
            <w:pPr>
              <w:jc w:val="center"/>
              <w:rPr>
                <w:b/>
                <w:sz w:val="22"/>
                <w:szCs w:val="22"/>
              </w:rPr>
            </w:pPr>
            <w:r w:rsidRPr="00C77AB1">
              <w:rPr>
                <w:b/>
                <w:sz w:val="22"/>
                <w:szCs w:val="22"/>
              </w:rPr>
              <w:t>2009</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C77AB1" w:rsidRDefault="001A390B" w:rsidP="001A390B">
            <w:pPr>
              <w:jc w:val="center"/>
              <w:rPr>
                <w:b/>
                <w:sz w:val="22"/>
                <w:szCs w:val="22"/>
              </w:rPr>
            </w:pPr>
            <w:r w:rsidRPr="00C77AB1">
              <w:rPr>
                <w:b/>
                <w:sz w:val="22"/>
                <w:szCs w:val="22"/>
              </w:rPr>
              <w:t>4</w:t>
            </w:r>
            <w:r w:rsidRPr="00C77AB1">
              <w:rPr>
                <w:b/>
                <w:sz w:val="22"/>
                <w:szCs w:val="22"/>
                <w:vertAlign w:val="superscript"/>
              </w:rPr>
              <w:t>th</w:t>
            </w:r>
          </w:p>
          <w:p w:rsidR="001A390B" w:rsidRPr="00C77AB1" w:rsidRDefault="001A390B" w:rsidP="001A390B">
            <w:pPr>
              <w:jc w:val="center"/>
              <w:rPr>
                <w:b/>
                <w:sz w:val="22"/>
                <w:szCs w:val="22"/>
              </w:rPr>
            </w:pPr>
            <w:r w:rsidRPr="00C77AB1">
              <w:rPr>
                <w:b/>
                <w:sz w:val="22"/>
                <w:szCs w:val="22"/>
              </w:rPr>
              <w:t>2010</w:t>
            </w:r>
          </w:p>
        </w:tc>
      </w:tr>
      <w:tr w:rsidR="001A390B" w:rsidRPr="007D11A5" w:rsidTr="00467CCF">
        <w:trPr>
          <w:trHeight w:val="288"/>
        </w:trPr>
        <w:tc>
          <w:tcPr>
            <w:tcW w:w="1486" w:type="dxa"/>
            <w:tcBorders>
              <w:top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All Students</w:t>
            </w:r>
          </w:p>
        </w:tc>
        <w:tc>
          <w:tcPr>
            <w:tcW w:w="733" w:type="dxa"/>
            <w:tcBorders>
              <w:top w:val="single" w:sz="12" w:space="0" w:color="auto"/>
              <w:left w:val="single" w:sz="12" w:space="0" w:color="auto"/>
            </w:tcBorders>
            <w:shd w:val="clear" w:color="auto" w:fill="auto"/>
            <w:noWrap/>
            <w:vAlign w:val="center"/>
            <w:hideMark/>
          </w:tcPr>
          <w:p w:rsidR="001A390B" w:rsidRPr="007D11A5" w:rsidRDefault="001A390B" w:rsidP="007D11A5">
            <w:pPr>
              <w:jc w:val="center"/>
            </w:pPr>
            <w:r w:rsidRPr="007D11A5">
              <w:t>58.5</w:t>
            </w:r>
          </w:p>
        </w:tc>
        <w:tc>
          <w:tcPr>
            <w:tcW w:w="734" w:type="dxa"/>
            <w:tcBorders>
              <w:top w:val="single" w:sz="12" w:space="0" w:color="auto"/>
            </w:tcBorders>
            <w:shd w:val="clear" w:color="auto" w:fill="auto"/>
            <w:noWrap/>
            <w:vAlign w:val="center"/>
            <w:hideMark/>
          </w:tcPr>
          <w:p w:rsidR="001A390B" w:rsidRPr="007D11A5" w:rsidRDefault="001A390B" w:rsidP="007D11A5">
            <w:pPr>
              <w:jc w:val="center"/>
            </w:pPr>
            <w:r w:rsidRPr="007D11A5">
              <w:t>60.9</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70.9</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65.1</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57.1</w:t>
            </w:r>
          </w:p>
        </w:tc>
        <w:tc>
          <w:tcPr>
            <w:tcW w:w="1116" w:type="dxa"/>
            <w:tcBorders>
              <w:top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-8.0</w:t>
            </w:r>
          </w:p>
        </w:tc>
        <w:tc>
          <w:tcPr>
            <w:tcW w:w="800" w:type="dxa"/>
            <w:gridSpan w:val="2"/>
            <w:tcBorders>
              <w:top w:val="single" w:sz="12" w:space="0" w:color="auto"/>
              <w:left w:val="single" w:sz="12" w:space="0" w:color="auto"/>
            </w:tcBorders>
            <w:shd w:val="clear" w:color="auto" w:fill="FFFFFF" w:themeFill="background1"/>
            <w:noWrap/>
            <w:vAlign w:val="center"/>
            <w:hideMark/>
          </w:tcPr>
          <w:p w:rsidR="001A390B" w:rsidRPr="007D11A5" w:rsidRDefault="001A390B" w:rsidP="001A390B">
            <w:pPr>
              <w:jc w:val="center"/>
            </w:pPr>
            <w:r>
              <w:t>24.1</w:t>
            </w:r>
          </w:p>
        </w:tc>
        <w:tc>
          <w:tcPr>
            <w:tcW w:w="800" w:type="dxa"/>
            <w:gridSpan w:val="2"/>
            <w:tcBorders>
              <w:top w:val="single" w:sz="12" w:space="0" w:color="auto"/>
            </w:tcBorders>
            <w:shd w:val="clear" w:color="auto" w:fill="FFFFFF" w:themeFill="background1"/>
            <w:noWrap/>
            <w:vAlign w:val="center"/>
            <w:hideMark/>
          </w:tcPr>
          <w:p w:rsidR="001A390B" w:rsidRPr="007D11A5" w:rsidRDefault="001A390B" w:rsidP="001A390B">
            <w:pPr>
              <w:jc w:val="center"/>
            </w:pPr>
            <w:r>
              <w:t>34.5</w:t>
            </w:r>
          </w:p>
        </w:tc>
        <w:tc>
          <w:tcPr>
            <w:tcW w:w="800" w:type="dxa"/>
            <w:gridSpan w:val="2"/>
            <w:tcBorders>
              <w:top w:val="single" w:sz="12" w:space="0" w:color="auto"/>
            </w:tcBorders>
            <w:shd w:val="clear" w:color="auto" w:fill="auto"/>
            <w:noWrap/>
            <w:vAlign w:val="center"/>
            <w:hideMark/>
          </w:tcPr>
          <w:p w:rsidR="001A390B" w:rsidRPr="00CB5DDA" w:rsidRDefault="001A390B" w:rsidP="001A390B">
            <w:pPr>
              <w:jc w:val="center"/>
            </w:pPr>
            <w:r w:rsidRPr="00CB5DDA">
              <w:t>8.5</w:t>
            </w:r>
          </w:p>
        </w:tc>
        <w:tc>
          <w:tcPr>
            <w:tcW w:w="800" w:type="dxa"/>
            <w:gridSpan w:val="2"/>
            <w:tcBorders>
              <w:top w:val="single" w:sz="12" w:space="0" w:color="auto"/>
            </w:tcBorders>
            <w:shd w:val="clear" w:color="auto" w:fill="auto"/>
            <w:noWrap/>
            <w:vAlign w:val="center"/>
            <w:hideMark/>
          </w:tcPr>
          <w:p w:rsidR="001A390B" w:rsidRPr="00CB5DDA" w:rsidRDefault="001A390B" w:rsidP="001A390B">
            <w:pPr>
              <w:jc w:val="center"/>
            </w:pPr>
            <w:r w:rsidRPr="00CB5DDA">
              <w:t>22.4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000000" w:fill="DBE5F1"/>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000000" w:fill="DBE5F1"/>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ELL</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51.2</w:t>
            </w:r>
          </w:p>
        </w:tc>
        <w:tc>
          <w:tcPr>
            <w:tcW w:w="734"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32.4</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18.2</w:t>
            </w:r>
          </w:p>
        </w:tc>
        <w:tc>
          <w:tcPr>
            <w:tcW w:w="800" w:type="dxa"/>
            <w:gridSpan w:val="2"/>
            <w:shd w:val="clear" w:color="auto" w:fill="auto"/>
            <w:noWrap/>
            <w:vAlign w:val="center"/>
            <w:hideMark/>
          </w:tcPr>
          <w:p w:rsidR="001A390B" w:rsidRPr="007D11A5" w:rsidRDefault="001A390B" w:rsidP="001A390B">
            <w:pPr>
              <w:jc w:val="center"/>
            </w:pPr>
            <w:r>
              <w:t>35.0</w:t>
            </w:r>
          </w:p>
        </w:tc>
        <w:tc>
          <w:tcPr>
            <w:tcW w:w="800" w:type="dxa"/>
            <w:gridSpan w:val="2"/>
            <w:shd w:val="clear" w:color="auto" w:fill="auto"/>
            <w:noWrap/>
            <w:vAlign w:val="center"/>
            <w:hideMark/>
          </w:tcPr>
          <w:p w:rsidR="001A390B" w:rsidRPr="00CB5DDA" w:rsidRDefault="001A390B" w:rsidP="001A390B">
            <w:pPr>
              <w:jc w:val="center"/>
            </w:pPr>
            <w:r w:rsidRPr="00CB5DDA">
              <w:t>-</w:t>
            </w:r>
          </w:p>
        </w:tc>
        <w:tc>
          <w:tcPr>
            <w:tcW w:w="800" w:type="dxa"/>
            <w:gridSpan w:val="2"/>
            <w:shd w:val="clear" w:color="auto" w:fill="auto"/>
            <w:noWrap/>
            <w:vAlign w:val="center"/>
            <w:hideMark/>
          </w:tcPr>
          <w:p w:rsidR="001A390B" w:rsidRPr="00CB5DDA" w:rsidRDefault="001A390B" w:rsidP="001A390B">
            <w:pPr>
              <w:jc w:val="center"/>
            </w:pPr>
            <w:r w:rsidRPr="00CB5DDA">
              <w:t>36.4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Low SES</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56.4</w:t>
            </w:r>
          </w:p>
        </w:tc>
        <w:tc>
          <w:tcPr>
            <w:tcW w:w="734" w:type="dxa"/>
            <w:shd w:val="clear" w:color="auto" w:fill="auto"/>
            <w:noWrap/>
            <w:vAlign w:val="center"/>
            <w:hideMark/>
          </w:tcPr>
          <w:p w:rsidR="001A390B" w:rsidRPr="007D11A5" w:rsidRDefault="001A390B" w:rsidP="007D11A5">
            <w:pPr>
              <w:jc w:val="center"/>
            </w:pPr>
            <w:r w:rsidRPr="007D11A5">
              <w:t>60.5</w:t>
            </w:r>
          </w:p>
        </w:tc>
        <w:tc>
          <w:tcPr>
            <w:tcW w:w="733" w:type="dxa"/>
            <w:shd w:val="clear" w:color="auto" w:fill="auto"/>
            <w:noWrap/>
            <w:vAlign w:val="center"/>
            <w:hideMark/>
          </w:tcPr>
          <w:p w:rsidR="001A390B" w:rsidRPr="007D11A5" w:rsidRDefault="001A390B" w:rsidP="007D11A5">
            <w:pPr>
              <w:jc w:val="center"/>
            </w:pPr>
            <w:r w:rsidRPr="007D11A5">
              <w:t>71.3</w:t>
            </w:r>
          </w:p>
        </w:tc>
        <w:tc>
          <w:tcPr>
            <w:tcW w:w="733" w:type="dxa"/>
            <w:shd w:val="clear" w:color="auto" w:fill="auto"/>
            <w:noWrap/>
            <w:vAlign w:val="center"/>
            <w:hideMark/>
          </w:tcPr>
          <w:p w:rsidR="001A390B" w:rsidRPr="007D11A5" w:rsidRDefault="001A390B" w:rsidP="007D11A5">
            <w:pPr>
              <w:jc w:val="center"/>
            </w:pPr>
            <w:r w:rsidRPr="007D11A5">
              <w:t>64.2</w:t>
            </w:r>
          </w:p>
        </w:tc>
        <w:tc>
          <w:tcPr>
            <w:tcW w:w="733" w:type="dxa"/>
            <w:shd w:val="clear" w:color="auto" w:fill="auto"/>
            <w:noWrap/>
            <w:vAlign w:val="center"/>
            <w:hideMark/>
          </w:tcPr>
          <w:p w:rsidR="001A390B" w:rsidRPr="007D11A5" w:rsidRDefault="001A390B" w:rsidP="007D11A5">
            <w:pPr>
              <w:jc w:val="center"/>
            </w:pPr>
            <w:r w:rsidRPr="007D11A5">
              <w:t>53.7</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-10.5</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27.7</w:t>
            </w:r>
          </w:p>
        </w:tc>
        <w:tc>
          <w:tcPr>
            <w:tcW w:w="800" w:type="dxa"/>
            <w:gridSpan w:val="2"/>
            <w:shd w:val="clear" w:color="auto" w:fill="auto"/>
            <w:noWrap/>
            <w:vAlign w:val="center"/>
            <w:hideMark/>
          </w:tcPr>
          <w:p w:rsidR="001A390B" w:rsidRPr="007D11A5" w:rsidRDefault="001A390B" w:rsidP="001A390B">
            <w:pPr>
              <w:jc w:val="center"/>
            </w:pPr>
            <w:r>
              <w:t>36.0</w:t>
            </w:r>
          </w:p>
        </w:tc>
        <w:tc>
          <w:tcPr>
            <w:tcW w:w="800" w:type="dxa"/>
            <w:gridSpan w:val="2"/>
            <w:shd w:val="clear" w:color="auto" w:fill="auto"/>
            <w:noWrap/>
            <w:vAlign w:val="center"/>
            <w:hideMark/>
          </w:tcPr>
          <w:p w:rsidR="001A390B" w:rsidRPr="00CB5DDA" w:rsidRDefault="001A390B" w:rsidP="001A390B">
            <w:pPr>
              <w:jc w:val="center"/>
            </w:pPr>
            <w:r w:rsidRPr="00CB5DDA">
              <w:t>7.1</w:t>
            </w:r>
          </w:p>
        </w:tc>
        <w:tc>
          <w:tcPr>
            <w:tcW w:w="800" w:type="dxa"/>
            <w:gridSpan w:val="2"/>
            <w:shd w:val="clear" w:color="auto" w:fill="auto"/>
            <w:noWrap/>
            <w:vAlign w:val="center"/>
            <w:hideMark/>
          </w:tcPr>
          <w:p w:rsidR="001A390B" w:rsidRPr="00CB5DDA" w:rsidRDefault="001A390B" w:rsidP="001A390B">
            <w:pPr>
              <w:jc w:val="center"/>
            </w:pPr>
            <w:r w:rsidRPr="00CB5DDA">
              <w:t>24.4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Hispanic</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54.3</w:t>
            </w:r>
          </w:p>
        </w:tc>
        <w:tc>
          <w:tcPr>
            <w:tcW w:w="734" w:type="dxa"/>
            <w:shd w:val="clear" w:color="auto" w:fill="auto"/>
            <w:noWrap/>
            <w:vAlign w:val="center"/>
            <w:hideMark/>
          </w:tcPr>
          <w:p w:rsidR="001A390B" w:rsidRPr="007D11A5" w:rsidRDefault="001A390B" w:rsidP="007D11A5">
            <w:pPr>
              <w:jc w:val="center"/>
            </w:pPr>
            <w:r w:rsidRPr="007D11A5">
              <w:t>58.5</w:t>
            </w:r>
          </w:p>
        </w:tc>
        <w:tc>
          <w:tcPr>
            <w:tcW w:w="733" w:type="dxa"/>
            <w:shd w:val="clear" w:color="auto" w:fill="auto"/>
            <w:noWrap/>
            <w:vAlign w:val="center"/>
            <w:hideMark/>
          </w:tcPr>
          <w:p w:rsidR="001A390B" w:rsidRPr="007D11A5" w:rsidRDefault="001A390B" w:rsidP="007D11A5">
            <w:pPr>
              <w:jc w:val="center"/>
            </w:pPr>
            <w:r w:rsidRPr="007D11A5">
              <w:t>76.2</w:t>
            </w:r>
          </w:p>
        </w:tc>
        <w:tc>
          <w:tcPr>
            <w:tcW w:w="733" w:type="dxa"/>
            <w:shd w:val="clear" w:color="auto" w:fill="auto"/>
            <w:noWrap/>
            <w:vAlign w:val="center"/>
            <w:hideMark/>
          </w:tcPr>
          <w:p w:rsidR="001A390B" w:rsidRPr="007D11A5" w:rsidRDefault="001A390B" w:rsidP="007D11A5">
            <w:pPr>
              <w:jc w:val="center"/>
            </w:pPr>
            <w:r w:rsidRPr="007D11A5">
              <w:t>61.5</w:t>
            </w:r>
          </w:p>
        </w:tc>
        <w:tc>
          <w:tcPr>
            <w:tcW w:w="733" w:type="dxa"/>
            <w:shd w:val="clear" w:color="auto" w:fill="auto"/>
            <w:noWrap/>
            <w:vAlign w:val="center"/>
            <w:hideMark/>
          </w:tcPr>
          <w:p w:rsidR="001A390B" w:rsidRPr="007D11A5" w:rsidRDefault="001A390B" w:rsidP="007D11A5">
            <w:pPr>
              <w:jc w:val="center"/>
            </w:pPr>
            <w:r w:rsidRPr="007D11A5">
              <w:t>44.4</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-17.1</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21.1</w:t>
            </w:r>
          </w:p>
        </w:tc>
        <w:tc>
          <w:tcPr>
            <w:tcW w:w="800" w:type="dxa"/>
            <w:gridSpan w:val="2"/>
            <w:shd w:val="clear" w:color="auto" w:fill="auto"/>
            <w:noWrap/>
            <w:vAlign w:val="center"/>
            <w:hideMark/>
          </w:tcPr>
          <w:p w:rsidR="001A390B" w:rsidRPr="007D11A5" w:rsidRDefault="001A390B" w:rsidP="001A390B">
            <w:pPr>
              <w:jc w:val="center"/>
            </w:pPr>
            <w:r>
              <w:t>31.8</w:t>
            </w:r>
          </w:p>
        </w:tc>
        <w:tc>
          <w:tcPr>
            <w:tcW w:w="800" w:type="dxa"/>
            <w:gridSpan w:val="2"/>
            <w:shd w:val="clear" w:color="auto" w:fill="auto"/>
            <w:noWrap/>
            <w:vAlign w:val="center"/>
            <w:hideMark/>
          </w:tcPr>
          <w:p w:rsidR="001A390B" w:rsidRPr="00CB5DDA" w:rsidRDefault="001A390B" w:rsidP="001A390B">
            <w:pPr>
              <w:jc w:val="center"/>
            </w:pPr>
            <w:r w:rsidRPr="00CB5DDA">
              <w:t>-</w:t>
            </w:r>
          </w:p>
        </w:tc>
        <w:tc>
          <w:tcPr>
            <w:tcW w:w="800" w:type="dxa"/>
            <w:gridSpan w:val="2"/>
            <w:shd w:val="clear" w:color="auto" w:fill="auto"/>
            <w:noWrap/>
            <w:vAlign w:val="center"/>
            <w:hideMark/>
          </w:tcPr>
          <w:p w:rsidR="001A390B" w:rsidRPr="00CB5DDA" w:rsidRDefault="001A390B" w:rsidP="001A390B">
            <w:pPr>
              <w:jc w:val="center"/>
            </w:pPr>
            <w:r w:rsidRPr="00CB5DDA">
              <w:t>21.1</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White</w:t>
            </w:r>
          </w:p>
        </w:tc>
        <w:tc>
          <w:tcPr>
            <w:tcW w:w="733" w:type="dxa"/>
            <w:tcBorders>
              <w:left w:val="single" w:sz="12" w:space="0" w:color="auto"/>
              <w:bottom w:val="single" w:sz="12" w:space="0" w:color="auto"/>
            </w:tcBorders>
            <w:shd w:val="clear" w:color="auto" w:fill="auto"/>
            <w:noWrap/>
            <w:vAlign w:val="center"/>
            <w:hideMark/>
          </w:tcPr>
          <w:p w:rsidR="001A390B" w:rsidRPr="007D11A5" w:rsidRDefault="001A390B" w:rsidP="007D11A5">
            <w:pPr>
              <w:jc w:val="center"/>
            </w:pPr>
            <w:r w:rsidRPr="007D11A5">
              <w:t>57.7</w:t>
            </w:r>
          </w:p>
        </w:tc>
        <w:tc>
          <w:tcPr>
            <w:tcW w:w="734" w:type="dxa"/>
            <w:tcBorders>
              <w:bottom w:val="single" w:sz="12" w:space="0" w:color="auto"/>
            </w:tcBorders>
            <w:shd w:val="clear" w:color="auto" w:fill="auto"/>
            <w:noWrap/>
            <w:vAlign w:val="center"/>
            <w:hideMark/>
          </w:tcPr>
          <w:p w:rsidR="001A390B" w:rsidRPr="007D11A5" w:rsidRDefault="001A390B" w:rsidP="007D11A5">
            <w:pPr>
              <w:jc w:val="center"/>
            </w:pPr>
            <w:r w:rsidRPr="007D11A5">
              <w:t>62.5</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64.0</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63.3</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66.2</w:t>
            </w:r>
          </w:p>
        </w:tc>
        <w:tc>
          <w:tcPr>
            <w:tcW w:w="1116" w:type="dxa"/>
            <w:tcBorders>
              <w:bottom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+2.9</w:t>
            </w:r>
          </w:p>
        </w:tc>
        <w:tc>
          <w:tcPr>
            <w:tcW w:w="800" w:type="dxa"/>
            <w:gridSpan w:val="2"/>
            <w:tcBorders>
              <w:left w:val="single" w:sz="12" w:space="0" w:color="auto"/>
            </w:tcBorders>
            <w:shd w:val="clear" w:color="auto" w:fill="auto"/>
            <w:noWrap/>
            <w:vAlign w:val="center"/>
            <w:hideMark/>
          </w:tcPr>
          <w:p w:rsidR="001A390B" w:rsidRPr="007D11A5" w:rsidRDefault="002E3CF0" w:rsidP="001A390B">
            <w:pPr>
              <w:jc w:val="center"/>
            </w:pPr>
            <w:r>
              <w:t>19.0</w:t>
            </w:r>
          </w:p>
        </w:tc>
        <w:tc>
          <w:tcPr>
            <w:tcW w:w="800" w:type="dxa"/>
            <w:gridSpan w:val="2"/>
            <w:shd w:val="clear" w:color="auto" w:fill="auto"/>
            <w:noWrap/>
            <w:vAlign w:val="center"/>
            <w:hideMark/>
          </w:tcPr>
          <w:p w:rsidR="001A390B" w:rsidRPr="007D11A5" w:rsidRDefault="002E3CF0" w:rsidP="001A390B">
            <w:pPr>
              <w:jc w:val="center"/>
            </w:pPr>
            <w:r>
              <w:t>36.4</w:t>
            </w:r>
          </w:p>
        </w:tc>
        <w:tc>
          <w:tcPr>
            <w:tcW w:w="800" w:type="dxa"/>
            <w:gridSpan w:val="2"/>
            <w:shd w:val="clear" w:color="auto" w:fill="auto"/>
            <w:noWrap/>
            <w:vAlign w:val="center"/>
            <w:hideMark/>
          </w:tcPr>
          <w:p w:rsidR="001A390B" w:rsidRPr="00CB5DDA" w:rsidRDefault="002E3CF0" w:rsidP="001A390B">
            <w:pPr>
              <w:jc w:val="center"/>
            </w:pPr>
            <w:r>
              <w:t>15.0</w:t>
            </w:r>
          </w:p>
        </w:tc>
        <w:tc>
          <w:tcPr>
            <w:tcW w:w="800" w:type="dxa"/>
            <w:gridSpan w:val="2"/>
            <w:shd w:val="clear" w:color="auto" w:fill="auto"/>
            <w:noWrap/>
            <w:vAlign w:val="center"/>
            <w:hideMark/>
          </w:tcPr>
          <w:p w:rsidR="001A390B" w:rsidRPr="00CB5DDA" w:rsidRDefault="002E3CF0" w:rsidP="001A390B">
            <w:pPr>
              <w:jc w:val="center"/>
            </w:pPr>
            <w:r>
              <w:t>10.5</w:t>
            </w:r>
          </w:p>
        </w:tc>
      </w:tr>
    </w:tbl>
    <w:p w:rsidR="00A15756" w:rsidRPr="003E2705" w:rsidRDefault="003E2705" w:rsidP="003E2705">
      <w:pPr>
        <w:jc w:val="right"/>
        <w:rPr>
          <w:i/>
        </w:rPr>
      </w:pPr>
      <w:r w:rsidRPr="003E2705">
        <w:rPr>
          <w:i/>
        </w:rPr>
        <w:t>Source</w:t>
      </w:r>
      <w:r>
        <w:rPr>
          <w:i/>
        </w:rPr>
        <w:t xml:space="preserve">: </w:t>
      </w:r>
      <w:r w:rsidR="00CA5E7F">
        <w:rPr>
          <w:i/>
        </w:rPr>
        <w:t>Official Enrollment Data</w:t>
      </w:r>
    </w:p>
    <w:p w:rsidR="00BD4B81" w:rsidRPr="00BD4B81" w:rsidRDefault="00BD4B81" w:rsidP="00AF18F3">
      <w:pPr>
        <w:ind w:firstLine="288"/>
      </w:pPr>
      <w:r w:rsidRPr="00BD4B81">
        <w:t>Of specific concern – both to the benefit of individual students and to the school at large – is the achievement gap in reading that is negatively impacting</w:t>
      </w:r>
      <w:r w:rsidR="003323C3">
        <w:t xml:space="preserve"> not only student success, but also</w:t>
      </w:r>
      <w:r w:rsidRPr="00BD4B81">
        <w:t xml:space="preserve"> the ability of the school to meet Adequate Yearly Progre</w:t>
      </w:r>
      <w:r w:rsidR="003323C3">
        <w:t>ss (</w:t>
      </w:r>
      <w:commentRangeStart w:id="1"/>
      <w:r w:rsidR="003323C3">
        <w:t>AYP</w:t>
      </w:r>
      <w:commentRangeEnd w:id="1"/>
      <w:r w:rsidR="004308BB">
        <w:rPr>
          <w:rStyle w:val="CommentReference"/>
        </w:rPr>
        <w:commentReference w:id="1"/>
      </w:r>
      <w:r w:rsidR="003323C3">
        <w:t>) goals and to get off</w:t>
      </w:r>
      <w:r w:rsidRPr="00BD4B81">
        <w:t xml:space="preserve"> improvement. A further analysis of the reading assessment data shows that scores for the school do not tell the whole story and that the need for enhanced instruction is far greater than depicted. W</w:t>
      </w:r>
      <w:r w:rsidR="00947107">
        <w:t>h</w:t>
      </w:r>
      <w:r w:rsidRPr="00BD4B81">
        <w:t xml:space="preserve">ile the scores for “All Students” and for each demographic subgroup has </w:t>
      </w:r>
      <w:r w:rsidR="00FE4DA9">
        <w:t>decreased for all groups except white students,</w:t>
      </w:r>
      <w:r w:rsidR="003323C3">
        <w:t xml:space="preserve"> there is a more</w:t>
      </w:r>
      <w:r w:rsidRPr="00BD4B81">
        <w:t xml:space="preserve"> alarming trend in</w:t>
      </w:r>
      <w:r w:rsidR="00FE4DA9">
        <w:t xml:space="preserve"> the</w:t>
      </w:r>
      <w:r w:rsidRPr="00BD4B81">
        <w:t xml:space="preserve"> 3</w:t>
      </w:r>
      <w:r w:rsidRPr="00BD4B81">
        <w:rPr>
          <w:vertAlign w:val="superscript"/>
        </w:rPr>
        <w:t>rd</w:t>
      </w:r>
      <w:r w:rsidRPr="00BD4B81">
        <w:t xml:space="preserve"> and 4</w:t>
      </w:r>
      <w:r w:rsidRPr="00BD4B81">
        <w:rPr>
          <w:vertAlign w:val="superscript"/>
        </w:rPr>
        <w:t>th</w:t>
      </w:r>
      <w:r w:rsidRPr="00BD4B81">
        <w:t xml:space="preserve"> grade to have significant increases in percentages of students scoring in the “Academic Warning” range</w:t>
      </w:r>
      <w:r w:rsidR="00F93C18">
        <w:t xml:space="preserve"> (See table 2). In </w:t>
      </w:r>
      <w:r w:rsidR="00F93C18">
        <w:lastRenderedPageBreak/>
        <w:t>addition, AIMS Web assessment scores for readin</w:t>
      </w:r>
      <w:r w:rsidR="003323C3">
        <w:t>g were well below WPS targets and,</w:t>
      </w:r>
      <w:r w:rsidR="00F93C18">
        <w:t xml:space="preserve"> in all </w:t>
      </w:r>
      <w:r w:rsidR="008B1273">
        <w:t>areas</w:t>
      </w:r>
      <w:r w:rsidR="00F93C18">
        <w:t xml:space="preserve"> but one, the percent scoring less than the target was greater than the percent scoring higher.</w:t>
      </w:r>
    </w:p>
    <w:p w:rsidR="0003070E" w:rsidRPr="008B3018" w:rsidRDefault="0003070E" w:rsidP="00AF18F3">
      <w:pPr>
        <w:ind w:firstLine="288"/>
        <w:rPr>
          <w:sz w:val="8"/>
          <w:szCs w:val="8"/>
        </w:rPr>
      </w:pPr>
    </w:p>
    <w:p w:rsidR="0003070E" w:rsidRPr="000047E8" w:rsidRDefault="0003070E">
      <w:r w:rsidRPr="000047E8">
        <w:t xml:space="preserve">2) Teacher professional development. </w:t>
      </w:r>
    </w:p>
    <w:p w:rsidR="00AF18F3" w:rsidRDefault="00FE4DA9" w:rsidP="00E23B86">
      <w:pPr>
        <w:ind w:firstLine="288"/>
      </w:pPr>
      <w:r>
        <w:t xml:space="preserve">Teachers agree that the main missing ingredient to success is training on technology integration and continuing support through follow along training including coaching. Teachers’ self assessment on </w:t>
      </w:r>
      <w:r w:rsidR="00027365">
        <w:t>Profiler Pro</w:t>
      </w:r>
      <w:r w:rsidR="00E23B86">
        <w:t xml:space="preserve"> yielded an overall average of 2.4 out of 5 points. </w:t>
      </w:r>
      <w:r w:rsidR="00027365">
        <w:t xml:space="preserve"> </w:t>
      </w:r>
      <w:r w:rsidR="00E23B86">
        <w:t>Results further show</w:t>
      </w:r>
      <w:r w:rsidR="00027365">
        <w:t xml:space="preserve"> that</w:t>
      </w:r>
      <w:r w:rsidR="00E23B86">
        <w:t>, with the exception of only three specific skills</w:t>
      </w:r>
      <w:r w:rsidR="009D4760">
        <w:t xml:space="preserve"> indicators</w:t>
      </w:r>
      <w:r w:rsidR="00E23B86">
        <w:t>,</w:t>
      </w:r>
      <w:r w:rsidR="00027365">
        <w:t xml:space="preserve"> </w:t>
      </w:r>
      <w:r w:rsidR="00E23B86">
        <w:t xml:space="preserve">they feel that they do not currently have comfort in their ability to integrate any </w:t>
      </w:r>
      <w:r w:rsidR="00B56A4B">
        <w:t xml:space="preserve">tech </w:t>
      </w:r>
      <w:r w:rsidR="00E23B86">
        <w:t xml:space="preserve">skill into their teaching of students. </w:t>
      </w:r>
    </w:p>
    <w:p w:rsidR="008B3018" w:rsidRDefault="00AF18F3" w:rsidP="00A1256C">
      <w:pPr>
        <w:ind w:firstLine="288"/>
      </w:pPr>
      <w:r>
        <w:t>On a recent</w:t>
      </w:r>
      <w:r w:rsidR="00E5441D">
        <w:t>, locally developed</w:t>
      </w:r>
      <w:r>
        <w:t xml:space="preserve"> survey of</w:t>
      </w:r>
      <w:r w:rsidR="00E5441D">
        <w:t xml:space="preserve"> all</w:t>
      </w:r>
      <w:r>
        <w:t xml:space="preserve"> teachers at Franklin, </w:t>
      </w:r>
      <w:r w:rsidR="00B56A4B">
        <w:t>responses</w:t>
      </w:r>
      <w:r>
        <w:t xml:space="preserve"> revealed </w:t>
      </w:r>
      <w:r w:rsidR="00A1256C">
        <w:t>that:</w:t>
      </w:r>
    </w:p>
    <w:p w:rsidR="00A1256C" w:rsidRDefault="00A1256C" w:rsidP="00A1256C">
      <w:pPr>
        <w:pStyle w:val="ListParagraph"/>
        <w:numPr>
          <w:ilvl w:val="0"/>
          <w:numId w:val="1"/>
        </w:numPr>
      </w:pPr>
      <w:r>
        <w:t>Teachers feel that they are “Proficient” or “Expert” with Microsoft word and Internet Explorer but are much less comfortable with Excel, Publisher and PowerPoint.</w:t>
      </w:r>
    </w:p>
    <w:p w:rsidR="00A1256C" w:rsidRDefault="00A1256C" w:rsidP="00A1256C">
      <w:pPr>
        <w:pStyle w:val="ListParagraph"/>
        <w:numPr>
          <w:ilvl w:val="0"/>
          <w:numId w:val="1"/>
        </w:numPr>
      </w:pPr>
      <w:r>
        <w:t>Teachers are well based on the profile of the 21</w:t>
      </w:r>
      <w:r w:rsidRPr="00A1256C">
        <w:rPr>
          <w:vertAlign w:val="superscript"/>
        </w:rPr>
        <w:t>st</w:t>
      </w:r>
      <w:r>
        <w:t xml:space="preserve"> century learner and on what is necessary to adequately educate them for the 21</w:t>
      </w:r>
      <w:r w:rsidRPr="00A1256C">
        <w:rPr>
          <w:vertAlign w:val="superscript"/>
        </w:rPr>
        <w:t>st</w:t>
      </w:r>
      <w:r>
        <w:t xml:space="preserve"> century.</w:t>
      </w:r>
    </w:p>
    <w:p w:rsidR="00A1256C" w:rsidRDefault="007D424E" w:rsidP="00A1256C">
      <w:pPr>
        <w:pStyle w:val="ListParagraph"/>
        <w:numPr>
          <w:ilvl w:val="0"/>
          <w:numId w:val="1"/>
        </w:numPr>
      </w:pPr>
      <w:r>
        <w:t>55% of t</w:t>
      </w:r>
      <w:r w:rsidR="00A1256C">
        <w:t xml:space="preserve">eachers </w:t>
      </w:r>
      <w:r>
        <w:t>feel the educational system does not prepare students adequately to compete in the 21</w:t>
      </w:r>
      <w:r w:rsidRPr="007D424E">
        <w:rPr>
          <w:vertAlign w:val="superscript"/>
        </w:rPr>
        <w:t>st</w:t>
      </w:r>
      <w:r>
        <w:t xml:space="preserve"> century global economy.</w:t>
      </w:r>
    </w:p>
    <w:p w:rsidR="00A1256C" w:rsidRDefault="0019632F" w:rsidP="00A1256C">
      <w:pPr>
        <w:pStyle w:val="ListParagraph"/>
        <w:numPr>
          <w:ilvl w:val="0"/>
          <w:numId w:val="1"/>
        </w:numPr>
      </w:pPr>
      <w:r>
        <w:t>95% of teachers are either “Somewhat Willing”</w:t>
      </w:r>
      <w:r w:rsidR="00CE502B">
        <w:t xml:space="preserve"> (36%) </w:t>
      </w:r>
      <w:r>
        <w:t>or “Very Willing” (59%) to substantially change their instruction practices if provided PD and follow along support.</w:t>
      </w:r>
    </w:p>
    <w:p w:rsidR="00027365" w:rsidRDefault="00027365" w:rsidP="00364F19">
      <w:pPr>
        <w:ind w:firstLine="288"/>
      </w:pPr>
      <w:r>
        <w:t>Further, teachers’ self assessment of their and the school’s status on the Project for the 21</w:t>
      </w:r>
      <w:r w:rsidRPr="00027365">
        <w:rPr>
          <w:vertAlign w:val="superscript"/>
        </w:rPr>
        <w:t>st</w:t>
      </w:r>
      <w:r>
        <w:t xml:space="preserve"> Century’s </w:t>
      </w:r>
      <w:r w:rsidRPr="00364F19">
        <w:rPr>
          <w:i/>
        </w:rPr>
        <w:t>Mile Guide</w:t>
      </w:r>
      <w:r>
        <w:t xml:space="preserve"> shows that </w:t>
      </w:r>
      <w:r w:rsidR="00364F19">
        <w:t>none see either themselves or the school as “21</w:t>
      </w:r>
      <w:r w:rsidR="00364F19" w:rsidRPr="00364F19">
        <w:rPr>
          <w:vertAlign w:val="superscript"/>
        </w:rPr>
        <w:t>st</w:t>
      </w:r>
      <w:r w:rsidR="00364F19">
        <w:t xml:space="preserve"> Century” and besides an occasional project and extensive use of cooperative learning, they see the school as being only at the “Early” stage of transition.</w:t>
      </w:r>
    </w:p>
    <w:p w:rsidR="00027365" w:rsidRDefault="00027365" w:rsidP="00AF18F3">
      <w:pPr>
        <w:ind w:firstLine="288"/>
      </w:pPr>
      <w:r>
        <w:t xml:space="preserve">Clearly, </w:t>
      </w:r>
      <w:r w:rsidR="007D424E">
        <w:t xml:space="preserve">teachers are </w:t>
      </w:r>
      <w:r w:rsidR="00CE502B">
        <w:t xml:space="preserve">knowledgeable of what needs to be done and are personally motivated </w:t>
      </w:r>
      <w:r w:rsidR="007D7FC6">
        <w:t xml:space="preserve">to learn how to better meet the needs of their students. Further, </w:t>
      </w:r>
      <w:r>
        <w:t>professional development is needed a</w:t>
      </w:r>
      <w:r w:rsidR="007D7FC6">
        <w:t>nd desired by all staff to be able to make the necessary changes.</w:t>
      </w:r>
    </w:p>
    <w:p w:rsidR="00FE4DA9" w:rsidRPr="00513D7D" w:rsidRDefault="00FE4DA9">
      <w:pPr>
        <w:rPr>
          <w:sz w:val="8"/>
          <w:szCs w:val="8"/>
        </w:rPr>
      </w:pPr>
    </w:p>
    <w:p w:rsidR="0003070E" w:rsidRPr="000047E8" w:rsidRDefault="0003070E">
      <w:r w:rsidRPr="000047E8">
        <w:t>3) Need for technology</w:t>
      </w:r>
    </w:p>
    <w:p w:rsidR="00FE4DA9" w:rsidRDefault="00FE4DA9" w:rsidP="00DA0E9D">
      <w:pPr>
        <w:ind w:firstLine="288"/>
      </w:pPr>
      <w:r w:rsidRPr="00AF18F3">
        <w:t>Since there has been</w:t>
      </w:r>
      <w:r w:rsidR="00AF4954">
        <w:t xml:space="preserve"> conscientious and</w:t>
      </w:r>
      <w:r w:rsidRPr="00AF18F3">
        <w:t xml:space="preserve"> consistent acquisition of technology in the school, technology needs are limited to </w:t>
      </w:r>
      <w:r w:rsidR="00AF4954">
        <w:t>minimal requests to complete the requirements of a TRC classroom</w:t>
      </w:r>
      <w:r w:rsidR="00B56A4B">
        <w:t>. Those needs</w:t>
      </w:r>
      <w:r w:rsidR="00AF4954">
        <w:t xml:space="preserve"> a</w:t>
      </w:r>
      <w:r w:rsidR="00B56A4B">
        <w:t>re</w:t>
      </w:r>
      <w:r w:rsidR="00AF4954">
        <w:t xml:space="preserve"> outlined in the budget and budget narrative.</w:t>
      </w:r>
    </w:p>
    <w:p w:rsidR="00FE4DA9" w:rsidRPr="00513D7D" w:rsidRDefault="00FE4DA9">
      <w:pPr>
        <w:rPr>
          <w:sz w:val="8"/>
          <w:szCs w:val="8"/>
        </w:rPr>
      </w:pPr>
    </w:p>
    <w:p w:rsidR="0003070E" w:rsidRPr="0003070E" w:rsidRDefault="000047E8">
      <w:pPr>
        <w:rPr>
          <w:b/>
        </w:rPr>
      </w:pPr>
      <w:r>
        <w:rPr>
          <w:b/>
        </w:rPr>
        <w:t>D</w:t>
      </w:r>
      <w:r w:rsidR="0003070E" w:rsidRPr="0003070E">
        <w:rPr>
          <w:b/>
        </w:rPr>
        <w:t>. Justification of need for project</w:t>
      </w:r>
    </w:p>
    <w:p w:rsidR="0063247B" w:rsidRPr="008B3018" w:rsidRDefault="00E1258F" w:rsidP="00E1258F">
      <w:pPr>
        <w:ind w:firstLine="288"/>
        <w:rPr>
          <w:sz w:val="8"/>
          <w:szCs w:val="8"/>
        </w:rPr>
      </w:pPr>
      <w:r w:rsidRPr="00E1258F">
        <w:t xml:space="preserve">There is a strong and distinct need for the school to have the support of the TRC project in order to affect the </w:t>
      </w:r>
      <w:r w:rsidR="00840119">
        <w:t>change in culture that is necessary</w:t>
      </w:r>
      <w:r w:rsidRPr="00E1258F">
        <w:t xml:space="preserve"> to establish Franklin as a 21</w:t>
      </w:r>
      <w:r w:rsidRPr="00E1258F">
        <w:rPr>
          <w:vertAlign w:val="superscript"/>
        </w:rPr>
        <w:t>st</w:t>
      </w:r>
      <w:r w:rsidRPr="00E1258F">
        <w:t xml:space="preserve"> century learning environment that can adequately prepare students with </w:t>
      </w:r>
      <w:r w:rsidR="00840119">
        <w:t>the necessary skills and abilities</w:t>
      </w:r>
      <w:r w:rsidRPr="00E1258F">
        <w:t xml:space="preserve"> to thrive in their academic and</w:t>
      </w:r>
      <w:r w:rsidR="00840119">
        <w:t xml:space="preserve"> in</w:t>
      </w:r>
      <w:r w:rsidRPr="00E1258F">
        <w:t xml:space="preserve"> life pursuits beyond high school. A recent survey of Franklin parents shows that while most homes have at least “some” technology, students use it more for games and social networking (89%) than for homework (47%). Further, 37% of parents do not use a computer or consider themselves to be “beginners” with technology and only 25% feel they can help their child learn to use technology for homework. Additionally, 80% of respondents want </w:t>
      </w:r>
      <w:r w:rsidR="00840119">
        <w:t xml:space="preserve">to have </w:t>
      </w:r>
      <w:r w:rsidRPr="00E1258F">
        <w:t>more technology for instruction at school and 73% feel that their child would be more engaged in school work if more technology was used in their classrooms.</w:t>
      </w:r>
    </w:p>
    <w:p w:rsidR="0003070E" w:rsidRDefault="00F87508" w:rsidP="008B3018">
      <w:pPr>
        <w:ind w:firstLine="288"/>
      </w:pPr>
      <w:r>
        <w:t>With the drastic funding cuts experienced by the district, resources are increasing</w:t>
      </w:r>
      <w:r w:rsidR="008B3018">
        <w:t>ly</w:t>
      </w:r>
      <w:r>
        <w:t xml:space="preserve"> limited for </w:t>
      </w:r>
      <w:r w:rsidR="00840119">
        <w:t xml:space="preserve">the </w:t>
      </w:r>
      <w:r w:rsidR="00DA0E9D">
        <w:t>development of technology rich classrooms</w:t>
      </w:r>
      <w:r>
        <w:t xml:space="preserve"> and the </w:t>
      </w:r>
      <w:r w:rsidR="00840119">
        <w:t xml:space="preserve">school’s </w:t>
      </w:r>
      <w:r>
        <w:t xml:space="preserve">ability to </w:t>
      </w:r>
      <w:r w:rsidR="00DA0E9D">
        <w:t>increase teacher competence</w:t>
      </w:r>
      <w:r w:rsidR="00840119">
        <w:t xml:space="preserve"> with comprehensive professional development</w:t>
      </w:r>
      <w:r>
        <w:t xml:space="preserve"> is </w:t>
      </w:r>
      <w:r w:rsidR="00DA0E9D">
        <w:t xml:space="preserve">greatly </w:t>
      </w:r>
      <w:r>
        <w:t xml:space="preserve">jeopardized. Given the needs of students and the dedication, motivation and commitment of the staff at Franklin,  funding of the proposed project will not only yield increases in instruction and consequent </w:t>
      </w:r>
      <w:r>
        <w:lastRenderedPageBreak/>
        <w:t xml:space="preserve">improvement in their students’ scores, but it will </w:t>
      </w:r>
      <w:r w:rsidR="00DA0E9D">
        <w:t xml:space="preserve">also </w:t>
      </w:r>
      <w:r>
        <w:t xml:space="preserve">spawn a </w:t>
      </w:r>
      <w:r w:rsidR="0063247B">
        <w:t>school wide</w:t>
      </w:r>
      <w:r>
        <w:t xml:space="preserve"> change in culture</w:t>
      </w:r>
      <w:r w:rsidR="0063247B">
        <w:t xml:space="preserve"> that will benefit all st</w:t>
      </w:r>
      <w:r w:rsidR="00DA0E9D">
        <w:t>udents in an ever changing world</w:t>
      </w:r>
      <w:r w:rsidR="0063247B">
        <w:t>.</w:t>
      </w:r>
    </w:p>
    <w:sectPr w:rsidR="0003070E" w:rsidSect="001C1CF0">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mwilliams9" w:date="2011-04-05T18:37:00Z" w:initials="m">
    <w:p w:rsidR="004308BB" w:rsidRDefault="004308BB">
      <w:pPr>
        <w:pStyle w:val="CommentText"/>
      </w:pPr>
      <w:r>
        <w:rPr>
          <w:rStyle w:val="CommentReference"/>
        </w:rPr>
        <w:annotationRef/>
      </w:r>
      <w:r>
        <w:t xml:space="preserve">Should the full “Adequate Yearly Progress” be stated in the first sentence after this section since that is the first time you use the acronym and then this time just put AYP? I only remember this from Teacher Work Samples in college. </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70B37"/>
    <w:multiLevelType w:val="hybridMultilevel"/>
    <w:tmpl w:val="2722C930"/>
    <w:lvl w:ilvl="0" w:tplc="82C2B520">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trackRevisions/>
  <w:defaultTabStop w:val="720"/>
  <w:characterSpacingControl w:val="doNotCompress"/>
  <w:compat/>
  <w:rsids>
    <w:rsidRoot w:val="0003070E"/>
    <w:rsid w:val="000047E8"/>
    <w:rsid w:val="00023840"/>
    <w:rsid w:val="00027365"/>
    <w:rsid w:val="0003070E"/>
    <w:rsid w:val="000909A2"/>
    <w:rsid w:val="0009112B"/>
    <w:rsid w:val="00134D7C"/>
    <w:rsid w:val="0019632F"/>
    <w:rsid w:val="001A390B"/>
    <w:rsid w:val="001B15A2"/>
    <w:rsid w:val="001B4663"/>
    <w:rsid w:val="001C1CF0"/>
    <w:rsid w:val="001C263A"/>
    <w:rsid w:val="002009F3"/>
    <w:rsid w:val="002074D2"/>
    <w:rsid w:val="002314C3"/>
    <w:rsid w:val="0024642D"/>
    <w:rsid w:val="00276403"/>
    <w:rsid w:val="00293A0C"/>
    <w:rsid w:val="00294F2B"/>
    <w:rsid w:val="00294F32"/>
    <w:rsid w:val="002E3CF0"/>
    <w:rsid w:val="003306C8"/>
    <w:rsid w:val="003323C3"/>
    <w:rsid w:val="0033314A"/>
    <w:rsid w:val="00355684"/>
    <w:rsid w:val="00364F19"/>
    <w:rsid w:val="003A53A4"/>
    <w:rsid w:val="003C14AA"/>
    <w:rsid w:val="003E2705"/>
    <w:rsid w:val="003E32E9"/>
    <w:rsid w:val="004308BB"/>
    <w:rsid w:val="004641D4"/>
    <w:rsid w:val="00467B79"/>
    <w:rsid w:val="004766BF"/>
    <w:rsid w:val="004B4881"/>
    <w:rsid w:val="004F0D3E"/>
    <w:rsid w:val="00513D7D"/>
    <w:rsid w:val="00525CC7"/>
    <w:rsid w:val="00534EB4"/>
    <w:rsid w:val="0055159B"/>
    <w:rsid w:val="005A05CE"/>
    <w:rsid w:val="0063247B"/>
    <w:rsid w:val="006648F2"/>
    <w:rsid w:val="006A5DB7"/>
    <w:rsid w:val="00713076"/>
    <w:rsid w:val="007C4072"/>
    <w:rsid w:val="007D11A5"/>
    <w:rsid w:val="007D424E"/>
    <w:rsid w:val="007D7FC6"/>
    <w:rsid w:val="00826204"/>
    <w:rsid w:val="00840119"/>
    <w:rsid w:val="00841799"/>
    <w:rsid w:val="00881B29"/>
    <w:rsid w:val="008B1273"/>
    <w:rsid w:val="008B3018"/>
    <w:rsid w:val="008D28E4"/>
    <w:rsid w:val="008D6889"/>
    <w:rsid w:val="00921DFF"/>
    <w:rsid w:val="0092471E"/>
    <w:rsid w:val="00947107"/>
    <w:rsid w:val="009744CF"/>
    <w:rsid w:val="009D4760"/>
    <w:rsid w:val="00A05871"/>
    <w:rsid w:val="00A1256C"/>
    <w:rsid w:val="00A13B05"/>
    <w:rsid w:val="00A15756"/>
    <w:rsid w:val="00A97CD7"/>
    <w:rsid w:val="00AB05B2"/>
    <w:rsid w:val="00AB0AC8"/>
    <w:rsid w:val="00AD1559"/>
    <w:rsid w:val="00AE0195"/>
    <w:rsid w:val="00AF18F3"/>
    <w:rsid w:val="00AF4954"/>
    <w:rsid w:val="00B15692"/>
    <w:rsid w:val="00B47AAE"/>
    <w:rsid w:val="00B56A4B"/>
    <w:rsid w:val="00B708EE"/>
    <w:rsid w:val="00BD4B81"/>
    <w:rsid w:val="00C77AB1"/>
    <w:rsid w:val="00CA5E7F"/>
    <w:rsid w:val="00CE502B"/>
    <w:rsid w:val="00DA0E9D"/>
    <w:rsid w:val="00DC0576"/>
    <w:rsid w:val="00E1258F"/>
    <w:rsid w:val="00E12FAB"/>
    <w:rsid w:val="00E224C7"/>
    <w:rsid w:val="00E23B86"/>
    <w:rsid w:val="00E53897"/>
    <w:rsid w:val="00E5441D"/>
    <w:rsid w:val="00EE076E"/>
    <w:rsid w:val="00F517E4"/>
    <w:rsid w:val="00F76893"/>
    <w:rsid w:val="00F87508"/>
    <w:rsid w:val="00F93C18"/>
    <w:rsid w:val="00FD169A"/>
    <w:rsid w:val="00FE4D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05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314A"/>
    <w:rPr>
      <w:rFonts w:ascii="Tahoma" w:hAnsi="Tahoma" w:cs="Tahoma"/>
      <w:sz w:val="16"/>
      <w:szCs w:val="16"/>
    </w:rPr>
  </w:style>
  <w:style w:type="character" w:customStyle="1" w:styleId="BalloonTextChar">
    <w:name w:val="Balloon Text Char"/>
    <w:basedOn w:val="DefaultParagraphFont"/>
    <w:link w:val="BalloonText"/>
    <w:uiPriority w:val="99"/>
    <w:semiHidden/>
    <w:rsid w:val="0033314A"/>
    <w:rPr>
      <w:rFonts w:ascii="Tahoma" w:hAnsi="Tahoma" w:cs="Tahoma"/>
      <w:sz w:val="16"/>
      <w:szCs w:val="16"/>
    </w:rPr>
  </w:style>
  <w:style w:type="paragraph" w:styleId="ListParagraph">
    <w:name w:val="List Paragraph"/>
    <w:basedOn w:val="Normal"/>
    <w:uiPriority w:val="34"/>
    <w:qFormat/>
    <w:rsid w:val="00A1256C"/>
    <w:pPr>
      <w:ind w:left="720"/>
      <w:contextualSpacing/>
    </w:pPr>
  </w:style>
  <w:style w:type="character" w:styleId="CommentReference">
    <w:name w:val="annotation reference"/>
    <w:basedOn w:val="DefaultParagraphFont"/>
    <w:uiPriority w:val="99"/>
    <w:semiHidden/>
    <w:unhideWhenUsed/>
    <w:rsid w:val="004308BB"/>
    <w:rPr>
      <w:sz w:val="16"/>
      <w:szCs w:val="16"/>
    </w:rPr>
  </w:style>
  <w:style w:type="paragraph" w:styleId="CommentText">
    <w:name w:val="annotation text"/>
    <w:basedOn w:val="Normal"/>
    <w:link w:val="CommentTextChar"/>
    <w:uiPriority w:val="99"/>
    <w:semiHidden/>
    <w:unhideWhenUsed/>
    <w:rsid w:val="004308BB"/>
    <w:rPr>
      <w:sz w:val="20"/>
      <w:szCs w:val="20"/>
    </w:rPr>
  </w:style>
  <w:style w:type="character" w:customStyle="1" w:styleId="CommentTextChar">
    <w:name w:val="Comment Text Char"/>
    <w:basedOn w:val="DefaultParagraphFont"/>
    <w:link w:val="CommentText"/>
    <w:uiPriority w:val="99"/>
    <w:semiHidden/>
    <w:rsid w:val="004308BB"/>
    <w:rPr>
      <w:sz w:val="20"/>
      <w:szCs w:val="20"/>
    </w:rPr>
  </w:style>
  <w:style w:type="paragraph" w:styleId="CommentSubject">
    <w:name w:val="annotation subject"/>
    <w:basedOn w:val="CommentText"/>
    <w:next w:val="CommentText"/>
    <w:link w:val="CommentSubjectChar"/>
    <w:uiPriority w:val="99"/>
    <w:semiHidden/>
    <w:unhideWhenUsed/>
    <w:rsid w:val="004308BB"/>
    <w:rPr>
      <w:b/>
      <w:bCs/>
    </w:rPr>
  </w:style>
  <w:style w:type="character" w:customStyle="1" w:styleId="CommentSubjectChar">
    <w:name w:val="Comment Subject Char"/>
    <w:basedOn w:val="CommentTextChar"/>
    <w:link w:val="CommentSubject"/>
    <w:uiPriority w:val="99"/>
    <w:semiHidden/>
    <w:rsid w:val="004308B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1648</Words>
  <Characters>9397</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11023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mwilliams9</cp:lastModifiedBy>
  <cp:revision>2</cp:revision>
  <cp:lastPrinted>2011-04-04T22:29:00Z</cp:lastPrinted>
  <dcterms:created xsi:type="dcterms:W3CDTF">2011-04-05T23:40:00Z</dcterms:created>
  <dcterms:modified xsi:type="dcterms:W3CDTF">2011-04-05T23:40:00Z</dcterms:modified>
</cp:coreProperties>
</file>